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CD8" w:rsidRDefault="005E5B88">
      <w:pPr>
        <w:pStyle w:val="aa"/>
        <w:shd w:val="clear" w:color="auto" w:fill="FFFFFF"/>
        <w:spacing w:beforeLines="50" w:before="156" w:beforeAutospacing="0" w:afterLines="50" w:after="156" w:afterAutospacing="0" w:line="600" w:lineRule="exact"/>
        <w:jc w:val="center"/>
        <w:rPr>
          <w:rFonts w:ascii="黑体" w:eastAsia="黑体" w:hAnsi="黑体" w:cs="黑体"/>
          <w:sz w:val="32"/>
          <w:szCs w:val="32"/>
        </w:rPr>
      </w:pPr>
      <w:r>
        <w:rPr>
          <w:rFonts w:ascii="黑体" w:eastAsia="黑体" w:hAnsi="黑体" w:cs="黑体" w:hint="eastAsia"/>
          <w:sz w:val="32"/>
          <w:szCs w:val="32"/>
          <w:shd w:val="clear" w:color="auto" w:fill="FFFFFF"/>
        </w:rPr>
        <w:t>比选报价书</w:t>
      </w:r>
    </w:p>
    <w:p w:rsidR="00001CD8" w:rsidRDefault="005E5B88">
      <w:pPr>
        <w:pStyle w:val="aa"/>
        <w:spacing w:before="0" w:beforeAutospacing="0" w:after="0" w:afterAutospacing="0" w:line="600" w:lineRule="exact"/>
        <w:jc w:val="both"/>
      </w:pPr>
      <w:r>
        <w:rPr>
          <w:u w:val="single"/>
        </w:rPr>
        <w:t>三明城投集团房地产开发有限公司</w:t>
      </w:r>
      <w:r>
        <w:rPr>
          <w:rFonts w:hint="eastAsia"/>
        </w:rPr>
        <w:t>（比选人）：</w:t>
      </w:r>
    </w:p>
    <w:p w:rsidR="00001CD8" w:rsidRDefault="005E5B88">
      <w:pPr>
        <w:pStyle w:val="aa"/>
        <w:spacing w:before="0" w:beforeAutospacing="0" w:after="0" w:afterAutospacing="0" w:line="600" w:lineRule="exact"/>
        <w:ind w:firstLine="632"/>
        <w:jc w:val="both"/>
      </w:pPr>
      <w:r>
        <w:rPr>
          <w:rFonts w:hint="eastAsia"/>
        </w:rPr>
        <w:t>1.</w:t>
      </w:r>
      <w:r>
        <w:rPr>
          <w:rFonts w:hint="eastAsia"/>
        </w:rPr>
        <w:t>经研究并充分理解</w:t>
      </w:r>
      <w:r>
        <w:rPr>
          <w:rFonts w:hint="eastAsia"/>
          <w:u w:val="single"/>
        </w:rPr>
        <w:t>三明明城国际大酒店八层、九层改造工程</w:t>
      </w:r>
      <w:del w:id="0" w:author="邓翼华" w:date="2024-07-12T17:28:00Z">
        <w:r w:rsidDel="00F625AA">
          <w:rPr>
            <w:rFonts w:hint="eastAsia"/>
            <w:u w:val="single"/>
          </w:rPr>
          <w:delText>预算审核</w:delText>
        </w:r>
      </w:del>
      <w:ins w:id="1" w:author="邓翼华" w:date="2024-07-12T17:28:00Z">
        <w:r w:rsidR="00F625AA">
          <w:rPr>
            <w:rFonts w:hint="eastAsia"/>
            <w:u w:val="single"/>
          </w:rPr>
          <w:t>消防检测</w:t>
        </w:r>
      </w:ins>
      <w:r>
        <w:rPr>
          <w:rFonts w:hint="eastAsia"/>
        </w:rPr>
        <w:t>比选邀请书的各项条款及要求后，我公司对你公司的</w:t>
      </w:r>
      <w:r>
        <w:rPr>
          <w:rFonts w:hint="eastAsia"/>
          <w:u w:val="single"/>
        </w:rPr>
        <w:t>三明明城国际大酒店八层、九层改造工程</w:t>
      </w:r>
      <w:del w:id="2" w:author="邓翼华" w:date="2024-07-12T17:28:00Z">
        <w:r w:rsidDel="00F625AA">
          <w:rPr>
            <w:rFonts w:hint="eastAsia"/>
            <w:u w:val="single"/>
          </w:rPr>
          <w:delText>预算审核</w:delText>
        </w:r>
      </w:del>
      <w:ins w:id="3" w:author="邓翼华" w:date="2024-07-12T17:28:00Z">
        <w:r w:rsidR="00F625AA">
          <w:rPr>
            <w:rFonts w:hint="eastAsia"/>
            <w:u w:val="single"/>
          </w:rPr>
          <w:t>消防检测</w:t>
        </w:r>
      </w:ins>
      <w:r>
        <w:rPr>
          <w:rFonts w:hint="eastAsia"/>
        </w:rPr>
        <w:t>比选提出申请，我司的报价为</w:t>
      </w:r>
      <w:r>
        <w:rPr>
          <w:rFonts w:hint="eastAsia"/>
          <w:u w:val="single"/>
        </w:rPr>
        <w:t xml:space="preserve"> </w:t>
      </w:r>
      <w:r>
        <w:rPr>
          <w:u w:val="single"/>
        </w:rPr>
        <w:t xml:space="preserve">         </w:t>
      </w:r>
      <w:r>
        <w:t xml:space="preserve"> </w:t>
      </w:r>
      <w:r>
        <w:rPr>
          <w:rFonts w:hint="eastAsia"/>
        </w:rPr>
        <w:t>万元包干。我公司将接受并遵守比选邀请书所规定的各项条款，并提供以下比选文件：</w:t>
      </w:r>
    </w:p>
    <w:p w:rsidR="00001CD8" w:rsidRDefault="005E5B88">
      <w:pPr>
        <w:pStyle w:val="aa"/>
        <w:spacing w:before="0" w:beforeAutospacing="0" w:after="0" w:afterAutospacing="0" w:line="600" w:lineRule="exact"/>
        <w:ind w:firstLine="632"/>
        <w:jc w:val="both"/>
      </w:pPr>
      <w:r>
        <w:rPr>
          <w:rFonts w:hint="eastAsia"/>
        </w:rPr>
        <w:t>（</w:t>
      </w:r>
      <w:r>
        <w:rPr>
          <w:rFonts w:hint="eastAsia"/>
        </w:rPr>
        <w:t>1</w:t>
      </w:r>
      <w:r>
        <w:rPr>
          <w:rFonts w:hint="eastAsia"/>
        </w:rPr>
        <w:t>）比选申请人基本情况表；</w:t>
      </w:r>
    </w:p>
    <w:p w:rsidR="00001CD8" w:rsidRDefault="005E5B88">
      <w:pPr>
        <w:pStyle w:val="aa"/>
        <w:numPr>
          <w:ilvl w:val="0"/>
          <w:numId w:val="1"/>
        </w:numPr>
        <w:spacing w:before="0" w:beforeAutospacing="0" w:after="0" w:afterAutospacing="0" w:line="600" w:lineRule="exact"/>
        <w:ind w:firstLine="632"/>
        <w:jc w:val="both"/>
      </w:pPr>
      <w:r>
        <w:rPr>
          <w:rFonts w:hint="eastAsia"/>
        </w:rPr>
        <w:t>授权委托书（如有）；</w:t>
      </w:r>
    </w:p>
    <w:p w:rsidR="00001CD8" w:rsidRDefault="005E5B88">
      <w:pPr>
        <w:pStyle w:val="aa"/>
        <w:numPr>
          <w:ilvl w:val="0"/>
          <w:numId w:val="1"/>
        </w:numPr>
        <w:spacing w:before="0" w:beforeAutospacing="0" w:after="0" w:afterAutospacing="0" w:line="600" w:lineRule="exact"/>
        <w:ind w:firstLine="632"/>
        <w:jc w:val="both"/>
      </w:pPr>
      <w:r>
        <w:rPr>
          <w:rFonts w:hint="eastAsia"/>
        </w:rPr>
        <w:t>拟担任项目负责人简历表；</w:t>
      </w:r>
    </w:p>
    <w:p w:rsidR="00001CD8" w:rsidRDefault="005E5B88">
      <w:pPr>
        <w:pStyle w:val="aa"/>
        <w:spacing w:before="0" w:beforeAutospacing="0" w:after="0" w:afterAutospacing="0" w:line="600" w:lineRule="exact"/>
        <w:ind w:firstLine="632"/>
        <w:jc w:val="both"/>
      </w:pPr>
      <w:r>
        <w:rPr>
          <w:rFonts w:hint="eastAsia"/>
        </w:rPr>
        <w:t>2.</w:t>
      </w:r>
      <w:r>
        <w:rPr>
          <w:rFonts w:hint="eastAsia"/>
        </w:rPr>
        <w:t>如我公司中选：</w:t>
      </w:r>
    </w:p>
    <w:p w:rsidR="00001CD8" w:rsidRDefault="005E5B88">
      <w:pPr>
        <w:pStyle w:val="aa"/>
        <w:spacing w:before="0" w:beforeAutospacing="0" w:after="0" w:afterAutospacing="0" w:line="600" w:lineRule="exact"/>
        <w:ind w:firstLine="632"/>
        <w:jc w:val="both"/>
      </w:pPr>
      <w:r>
        <w:rPr>
          <w:rFonts w:hint="eastAsia"/>
        </w:rPr>
        <w:t>（</w:t>
      </w:r>
      <w:r>
        <w:rPr>
          <w:rFonts w:hint="eastAsia"/>
        </w:rPr>
        <w:t>1</w:t>
      </w:r>
      <w:r>
        <w:rPr>
          <w:rFonts w:hint="eastAsia"/>
        </w:rPr>
        <w:t>）我公司承诺我公司及其拟派出的人员未被依法禁止投标、未存在财产被冻结或接管的情况或处于从业限制期限内、未被人民法院列为“失信被执行人”、未被工商行政管理机关列入“严重违法失信企业名单”。</w:t>
      </w:r>
    </w:p>
    <w:p w:rsidR="00001CD8" w:rsidRDefault="005E5B88">
      <w:pPr>
        <w:pStyle w:val="aa"/>
        <w:spacing w:before="0" w:beforeAutospacing="0" w:after="0" w:afterAutospacing="0" w:line="600" w:lineRule="exact"/>
        <w:ind w:firstLine="632"/>
        <w:jc w:val="both"/>
      </w:pPr>
      <w:r>
        <w:rPr>
          <w:rFonts w:hint="eastAsia"/>
        </w:rPr>
        <w:t>（</w:t>
      </w:r>
      <w:r>
        <w:rPr>
          <w:rFonts w:hint="eastAsia"/>
        </w:rPr>
        <w:t>2</w:t>
      </w:r>
      <w:r>
        <w:rPr>
          <w:rFonts w:hint="eastAsia"/>
        </w:rPr>
        <w:t>）我公司承诺在收到中选通知书后，在中选通知书规定的期限内按照比选邀请书规定及要求与比选人签订合同；</w:t>
      </w:r>
    </w:p>
    <w:p w:rsidR="00001CD8" w:rsidRDefault="005E5B88">
      <w:pPr>
        <w:pStyle w:val="aa"/>
        <w:spacing w:before="0" w:beforeAutospacing="0" w:after="0" w:afterAutospacing="0" w:line="600" w:lineRule="exact"/>
        <w:ind w:firstLine="632"/>
        <w:jc w:val="both"/>
      </w:pPr>
      <w:r>
        <w:rPr>
          <w:rFonts w:hint="eastAsia"/>
        </w:rPr>
        <w:t>（</w:t>
      </w:r>
      <w:r>
        <w:rPr>
          <w:rFonts w:hint="eastAsia"/>
        </w:rPr>
        <w:t>3</w:t>
      </w:r>
      <w:r>
        <w:rPr>
          <w:rFonts w:hint="eastAsia"/>
        </w:rPr>
        <w:t>）我公司所提交信息材料、比选材料、证明材料真实可靠，并对其真实性承担相应的法律责任。</w:t>
      </w:r>
    </w:p>
    <w:p w:rsidR="00001CD8" w:rsidRDefault="005E5B88">
      <w:pPr>
        <w:pStyle w:val="aa"/>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rsidR="00001CD8" w:rsidRDefault="005E5B88">
      <w:pPr>
        <w:pStyle w:val="aa"/>
        <w:spacing w:before="0" w:beforeAutospacing="0" w:after="0" w:afterAutospacing="0" w:line="600" w:lineRule="exact"/>
        <w:ind w:firstLine="640"/>
        <w:jc w:val="both"/>
      </w:pPr>
      <w:r>
        <w:rPr>
          <w:rFonts w:hint="eastAsia"/>
        </w:rPr>
        <w:t>联系人：</w:t>
      </w:r>
      <w:r>
        <w:rPr>
          <w:rFonts w:hint="eastAsia"/>
          <w:u w:val="single"/>
        </w:rPr>
        <w:t xml:space="preserve">               </w:t>
      </w:r>
      <w:del w:id="4" w:author="1saye" w:date="2024-06-19T10:11:00Z">
        <w:r>
          <w:rPr>
            <w:rFonts w:hint="eastAsia"/>
          </w:rPr>
          <w:delText> </w:delText>
        </w:r>
      </w:del>
      <w:r>
        <w:rPr>
          <w:rFonts w:hint="eastAsia"/>
        </w:rPr>
        <w:t xml:space="preserve">    </w:t>
      </w:r>
      <w:r>
        <w:rPr>
          <w:rFonts w:hint="eastAsia"/>
        </w:rPr>
        <w:t>联系电话：</w:t>
      </w:r>
      <w:r>
        <w:rPr>
          <w:rFonts w:hint="eastAsia"/>
          <w:u w:val="single"/>
        </w:rPr>
        <w:t xml:space="preserve">              </w:t>
      </w:r>
      <w:del w:id="5" w:author="1saye" w:date="2024-06-19T10:11:00Z">
        <w:r>
          <w:rPr>
            <w:rFonts w:hint="eastAsia"/>
          </w:rPr>
          <w:delText>  </w:delText>
        </w:r>
      </w:del>
    </w:p>
    <w:p w:rsidR="00001CD8" w:rsidRDefault="005E5B88">
      <w:pPr>
        <w:pStyle w:val="aa"/>
        <w:spacing w:before="0" w:beforeAutospacing="0" w:after="0" w:afterAutospacing="0" w:line="600" w:lineRule="exact"/>
        <w:ind w:firstLine="640"/>
        <w:jc w:val="right"/>
      </w:pPr>
      <w:r>
        <w:rPr>
          <w:rFonts w:hint="eastAsia"/>
        </w:rPr>
        <w:t>比选申请人：（盖单位公章）</w:t>
      </w:r>
    </w:p>
    <w:p w:rsidR="00001CD8" w:rsidRDefault="00001CD8">
      <w:pPr>
        <w:pStyle w:val="aa"/>
        <w:spacing w:before="0" w:beforeAutospacing="0" w:after="0" w:afterAutospacing="0" w:line="600" w:lineRule="exact"/>
        <w:ind w:firstLine="640"/>
        <w:jc w:val="right"/>
      </w:pPr>
    </w:p>
    <w:p w:rsidR="00001CD8" w:rsidRDefault="005E5B88">
      <w:pPr>
        <w:pStyle w:val="aa"/>
        <w:spacing w:before="0" w:beforeAutospacing="0" w:after="0" w:afterAutospacing="0" w:line="600" w:lineRule="exact"/>
        <w:ind w:firstLine="640"/>
        <w:jc w:val="right"/>
      </w:pPr>
      <w:r>
        <w:rPr>
          <w:rFonts w:hint="eastAsia"/>
        </w:rPr>
        <w:t>            </w:t>
      </w:r>
      <w:r>
        <w:rPr>
          <w:rFonts w:hint="eastAsia"/>
        </w:rPr>
        <w:t>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001CD8" w:rsidRDefault="005E5B88">
      <w:pPr>
        <w:pStyle w:val="200"/>
        <w:spacing w:beforeLines="100" w:before="312" w:line="300" w:lineRule="auto"/>
        <w:jc w:val="left"/>
        <w:rPr>
          <w:rFonts w:ascii="宋体"/>
          <w:b/>
          <w:sz w:val="24"/>
          <w:szCs w:val="24"/>
        </w:rPr>
      </w:pPr>
      <w:r>
        <w:rPr>
          <w:rFonts w:ascii="宋体" w:hint="eastAsia"/>
          <w:b/>
          <w:sz w:val="24"/>
          <w:szCs w:val="24"/>
        </w:rPr>
        <w:lastRenderedPageBreak/>
        <w:t>1-1.</w:t>
      </w:r>
      <w:r>
        <w:rPr>
          <w:rFonts w:ascii="宋体" w:hint="eastAsia"/>
          <w:b/>
          <w:sz w:val="24"/>
          <w:szCs w:val="24"/>
        </w:rPr>
        <w:t>比选申</w:t>
      </w:r>
      <w:r>
        <w:rPr>
          <w:rFonts w:ascii="宋体" w:cs="宋体" w:hint="eastAsia"/>
          <w:b/>
          <w:sz w:val="24"/>
          <w:szCs w:val="24"/>
        </w:rPr>
        <w:t>请</w:t>
      </w:r>
      <w:r>
        <w:rPr>
          <w:rFonts w:ascii="宋体" w:hint="eastAsia"/>
          <w:b/>
          <w:sz w:val="24"/>
          <w:szCs w:val="24"/>
        </w:rPr>
        <w:t>人基本情况表</w:t>
      </w:r>
    </w:p>
    <w:p w:rsidR="00001CD8" w:rsidRDefault="005E5B88">
      <w:pPr>
        <w:pStyle w:val="200"/>
        <w:spacing w:beforeLines="100" w:before="312" w:line="300" w:lineRule="auto"/>
        <w:jc w:val="center"/>
        <w:rPr>
          <w:rFonts w:ascii="宋体"/>
          <w:b/>
          <w:sz w:val="32"/>
          <w:szCs w:val="32"/>
        </w:rPr>
      </w:pPr>
      <w:r>
        <w:rPr>
          <w:rFonts w:ascii="宋体" w:hint="eastAsia"/>
          <w:b/>
          <w:sz w:val="32"/>
          <w:szCs w:val="32"/>
        </w:rPr>
        <w:t>比选申</w:t>
      </w:r>
      <w:r>
        <w:rPr>
          <w:rFonts w:ascii="宋体" w:cs="宋体" w:hint="eastAsia"/>
          <w:b/>
          <w:sz w:val="32"/>
          <w:szCs w:val="32"/>
        </w:rPr>
        <w:t>请</w:t>
      </w:r>
      <w:r>
        <w:rPr>
          <w:rFonts w:ascii="宋体" w:hint="eastAsia"/>
          <w:b/>
          <w:sz w:val="32"/>
          <w:szCs w:val="32"/>
        </w:rPr>
        <w:t>人基本情况表</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240"/>
        <w:gridCol w:w="1440"/>
        <w:gridCol w:w="1754"/>
      </w:tblGrid>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比选申请人全称</w:t>
            </w:r>
          </w:p>
        </w:tc>
        <w:tc>
          <w:tcPr>
            <w:tcW w:w="6434" w:type="dxa"/>
            <w:gridSpan w:val="3"/>
            <w:vAlign w:val="center"/>
          </w:tcPr>
          <w:p w:rsidR="00001CD8" w:rsidRDefault="00001CD8">
            <w:pPr>
              <w:pStyle w:val="200"/>
              <w:jc w:val="center"/>
              <w:rPr>
                <w:rFonts w:ascii="宋体" w:cs="仿宋_GB2312"/>
                <w:spacing w:val="14"/>
                <w:szCs w:val="21"/>
              </w:rPr>
            </w:pPr>
          </w:p>
        </w:tc>
      </w:tr>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资质等级及业务范围</w:t>
            </w:r>
          </w:p>
        </w:tc>
        <w:tc>
          <w:tcPr>
            <w:tcW w:w="6434" w:type="dxa"/>
            <w:gridSpan w:val="3"/>
            <w:vAlign w:val="center"/>
          </w:tcPr>
          <w:p w:rsidR="00001CD8" w:rsidRDefault="00001CD8">
            <w:pPr>
              <w:pStyle w:val="200"/>
              <w:jc w:val="center"/>
              <w:rPr>
                <w:rFonts w:ascii="宋体" w:cs="仿宋_GB2312"/>
                <w:spacing w:val="14"/>
                <w:szCs w:val="21"/>
              </w:rPr>
            </w:pPr>
          </w:p>
        </w:tc>
      </w:tr>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法定代表人姓名</w:t>
            </w:r>
          </w:p>
        </w:tc>
        <w:tc>
          <w:tcPr>
            <w:tcW w:w="3240" w:type="dxa"/>
            <w:vAlign w:val="center"/>
          </w:tcPr>
          <w:p w:rsidR="00001CD8" w:rsidRDefault="00001CD8">
            <w:pPr>
              <w:pStyle w:val="200"/>
              <w:jc w:val="center"/>
              <w:rPr>
                <w:rFonts w:ascii="宋体" w:cs="仿宋_GB2312"/>
                <w:spacing w:val="14"/>
                <w:szCs w:val="21"/>
              </w:rPr>
            </w:pPr>
          </w:p>
        </w:tc>
        <w:tc>
          <w:tcPr>
            <w:tcW w:w="144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职</w:t>
            </w:r>
            <w:r>
              <w:rPr>
                <w:rFonts w:ascii="宋体" w:cs="仿宋_GB2312" w:hint="eastAsia"/>
                <w:spacing w:val="14"/>
                <w:szCs w:val="21"/>
              </w:rPr>
              <w:t xml:space="preserve">   </w:t>
            </w:r>
            <w:r>
              <w:rPr>
                <w:rFonts w:ascii="宋体" w:cs="仿宋_GB2312" w:hint="eastAsia"/>
                <w:spacing w:val="14"/>
                <w:szCs w:val="21"/>
              </w:rPr>
              <w:t>务</w:t>
            </w:r>
          </w:p>
        </w:tc>
        <w:tc>
          <w:tcPr>
            <w:tcW w:w="1754" w:type="dxa"/>
            <w:vAlign w:val="center"/>
          </w:tcPr>
          <w:p w:rsidR="00001CD8" w:rsidRDefault="00001CD8">
            <w:pPr>
              <w:pStyle w:val="200"/>
              <w:jc w:val="center"/>
              <w:rPr>
                <w:rFonts w:ascii="宋体" w:cs="仿宋_GB2312"/>
                <w:spacing w:val="14"/>
                <w:szCs w:val="21"/>
              </w:rPr>
            </w:pPr>
          </w:p>
        </w:tc>
      </w:tr>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比选申请人地址</w:t>
            </w:r>
          </w:p>
        </w:tc>
        <w:tc>
          <w:tcPr>
            <w:tcW w:w="3240" w:type="dxa"/>
            <w:vAlign w:val="center"/>
          </w:tcPr>
          <w:p w:rsidR="00001CD8" w:rsidRDefault="00001CD8">
            <w:pPr>
              <w:pStyle w:val="200"/>
              <w:jc w:val="center"/>
              <w:rPr>
                <w:rFonts w:ascii="宋体" w:cs="仿宋_GB2312"/>
                <w:spacing w:val="14"/>
                <w:szCs w:val="21"/>
              </w:rPr>
            </w:pPr>
          </w:p>
        </w:tc>
        <w:tc>
          <w:tcPr>
            <w:tcW w:w="144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邮政编码</w:t>
            </w:r>
          </w:p>
        </w:tc>
        <w:tc>
          <w:tcPr>
            <w:tcW w:w="1754" w:type="dxa"/>
            <w:vAlign w:val="center"/>
          </w:tcPr>
          <w:p w:rsidR="00001CD8" w:rsidRDefault="00001CD8">
            <w:pPr>
              <w:pStyle w:val="200"/>
              <w:jc w:val="center"/>
              <w:rPr>
                <w:rFonts w:ascii="宋体" w:cs="仿宋_GB2312"/>
                <w:spacing w:val="14"/>
                <w:szCs w:val="21"/>
              </w:rPr>
            </w:pPr>
          </w:p>
        </w:tc>
      </w:tr>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联系电话</w:t>
            </w:r>
          </w:p>
        </w:tc>
        <w:tc>
          <w:tcPr>
            <w:tcW w:w="3240" w:type="dxa"/>
            <w:vAlign w:val="center"/>
          </w:tcPr>
          <w:p w:rsidR="00001CD8" w:rsidRDefault="00001CD8">
            <w:pPr>
              <w:pStyle w:val="200"/>
              <w:jc w:val="center"/>
              <w:rPr>
                <w:rFonts w:ascii="宋体" w:cs="仿宋_GB2312"/>
                <w:spacing w:val="14"/>
                <w:szCs w:val="21"/>
              </w:rPr>
            </w:pPr>
          </w:p>
        </w:tc>
        <w:tc>
          <w:tcPr>
            <w:tcW w:w="144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传</w:t>
            </w:r>
            <w:r>
              <w:rPr>
                <w:rFonts w:ascii="宋体" w:cs="仿宋_GB2312" w:hint="eastAsia"/>
                <w:spacing w:val="14"/>
                <w:szCs w:val="21"/>
              </w:rPr>
              <w:t xml:space="preserve">   </w:t>
            </w:r>
            <w:r>
              <w:rPr>
                <w:rFonts w:ascii="宋体" w:cs="仿宋_GB2312" w:hint="eastAsia"/>
                <w:spacing w:val="14"/>
                <w:szCs w:val="21"/>
              </w:rPr>
              <w:t>真</w:t>
            </w:r>
          </w:p>
        </w:tc>
        <w:tc>
          <w:tcPr>
            <w:tcW w:w="1754" w:type="dxa"/>
            <w:vAlign w:val="center"/>
          </w:tcPr>
          <w:p w:rsidR="00001CD8" w:rsidRDefault="00001CD8">
            <w:pPr>
              <w:pStyle w:val="200"/>
              <w:jc w:val="center"/>
              <w:rPr>
                <w:rFonts w:ascii="宋体" w:cs="仿宋_GB2312"/>
                <w:spacing w:val="14"/>
                <w:szCs w:val="21"/>
              </w:rPr>
            </w:pPr>
          </w:p>
        </w:tc>
      </w:tr>
      <w:tr w:rsidR="00001CD8">
        <w:trPr>
          <w:trHeight w:val="680"/>
        </w:trPr>
        <w:tc>
          <w:tcPr>
            <w:tcW w:w="252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成立日期</w:t>
            </w:r>
          </w:p>
        </w:tc>
        <w:tc>
          <w:tcPr>
            <w:tcW w:w="3240" w:type="dxa"/>
            <w:vAlign w:val="center"/>
          </w:tcPr>
          <w:p w:rsidR="00001CD8" w:rsidRDefault="00001CD8">
            <w:pPr>
              <w:pStyle w:val="200"/>
              <w:jc w:val="center"/>
              <w:rPr>
                <w:rFonts w:ascii="宋体" w:cs="仿宋_GB2312"/>
                <w:spacing w:val="14"/>
                <w:szCs w:val="21"/>
              </w:rPr>
            </w:pPr>
          </w:p>
        </w:tc>
        <w:tc>
          <w:tcPr>
            <w:tcW w:w="1440" w:type="dxa"/>
            <w:vAlign w:val="center"/>
          </w:tcPr>
          <w:p w:rsidR="00001CD8" w:rsidRDefault="005E5B88">
            <w:pPr>
              <w:pStyle w:val="200"/>
              <w:jc w:val="center"/>
              <w:rPr>
                <w:rFonts w:ascii="宋体" w:cs="仿宋_GB2312"/>
                <w:spacing w:val="14"/>
                <w:szCs w:val="21"/>
              </w:rPr>
            </w:pPr>
            <w:r>
              <w:rPr>
                <w:rFonts w:ascii="宋体" w:cs="仿宋_GB2312" w:hint="eastAsia"/>
                <w:spacing w:val="14"/>
                <w:szCs w:val="21"/>
              </w:rPr>
              <w:t>职工人数</w:t>
            </w:r>
          </w:p>
        </w:tc>
        <w:tc>
          <w:tcPr>
            <w:tcW w:w="1754" w:type="dxa"/>
            <w:vAlign w:val="center"/>
          </w:tcPr>
          <w:p w:rsidR="00001CD8" w:rsidRDefault="00001CD8">
            <w:pPr>
              <w:pStyle w:val="200"/>
              <w:jc w:val="center"/>
              <w:rPr>
                <w:rFonts w:ascii="宋体" w:cs="仿宋_GB2312"/>
                <w:spacing w:val="14"/>
                <w:szCs w:val="21"/>
              </w:rPr>
            </w:pPr>
          </w:p>
        </w:tc>
      </w:tr>
      <w:tr w:rsidR="00001CD8">
        <w:trPr>
          <w:trHeight w:val="1567"/>
        </w:trPr>
        <w:tc>
          <w:tcPr>
            <w:tcW w:w="8954" w:type="dxa"/>
            <w:gridSpan w:val="4"/>
          </w:tcPr>
          <w:p w:rsidR="00001CD8" w:rsidRDefault="00001CD8">
            <w:pPr>
              <w:pStyle w:val="200"/>
              <w:rPr>
                <w:rFonts w:ascii="宋体" w:cs="仿宋_GB2312"/>
                <w:spacing w:val="14"/>
                <w:szCs w:val="21"/>
              </w:rPr>
            </w:pPr>
          </w:p>
          <w:p w:rsidR="00001CD8" w:rsidRDefault="005E5B88">
            <w:pPr>
              <w:pStyle w:val="200"/>
              <w:ind w:firstLineChars="200" w:firstLine="476"/>
              <w:rPr>
                <w:rFonts w:ascii="宋体" w:cs="仿宋_GB2312"/>
                <w:spacing w:val="14"/>
                <w:szCs w:val="21"/>
              </w:rPr>
            </w:pPr>
            <w:r>
              <w:rPr>
                <w:rFonts w:ascii="宋体" w:cs="仿宋_GB2312" w:hint="eastAsia"/>
                <w:spacing w:val="14"/>
                <w:szCs w:val="21"/>
              </w:rPr>
              <w:t>基本情况简介：</w:t>
            </w:r>
          </w:p>
        </w:tc>
      </w:tr>
    </w:tbl>
    <w:p w:rsidR="00001CD8" w:rsidRDefault="00001CD8">
      <w:pPr>
        <w:pStyle w:val="200"/>
        <w:rPr>
          <w:rFonts w:ascii="宋体" w:cs="仿宋_GB2312"/>
          <w:spacing w:val="14"/>
          <w:sz w:val="24"/>
        </w:rPr>
      </w:pPr>
    </w:p>
    <w:p w:rsidR="00001CD8" w:rsidRDefault="005E5B88">
      <w:pPr>
        <w:pStyle w:val="200"/>
        <w:autoSpaceDE w:val="0"/>
        <w:autoSpaceDN w:val="0"/>
        <w:snapToGrid w:val="0"/>
        <w:spacing w:line="360" w:lineRule="auto"/>
        <w:ind w:firstLineChars="300" w:firstLine="720"/>
        <w:rPr>
          <w:rFonts w:ascii="宋体" w:cs="宋体"/>
          <w:sz w:val="24"/>
        </w:rPr>
      </w:pPr>
      <w:r>
        <w:rPr>
          <w:rFonts w:ascii="宋体" w:cs="宋体" w:hint="eastAsia"/>
          <w:sz w:val="24"/>
        </w:rPr>
        <w:t>比选申请人：</w:t>
      </w:r>
      <w:r>
        <w:rPr>
          <w:rFonts w:ascii="宋体" w:cs="宋体" w:hint="eastAsia"/>
          <w:sz w:val="24"/>
          <w:u w:val="single"/>
        </w:rPr>
        <w:t xml:space="preserve">                                 </w:t>
      </w:r>
      <w:r>
        <w:rPr>
          <w:rFonts w:ascii="宋体" w:cs="宋体" w:hint="eastAsia"/>
          <w:spacing w:val="14"/>
          <w:sz w:val="24"/>
        </w:rPr>
        <w:t>（</w:t>
      </w:r>
      <w:r>
        <w:rPr>
          <w:rFonts w:ascii="宋体" w:cs="宋体" w:hint="eastAsia"/>
          <w:i/>
          <w:spacing w:val="14"/>
          <w:sz w:val="24"/>
        </w:rPr>
        <w:t>盖单位公章</w:t>
      </w:r>
      <w:r>
        <w:rPr>
          <w:rFonts w:ascii="宋体" w:cs="宋体" w:hint="eastAsia"/>
          <w:spacing w:val="14"/>
          <w:sz w:val="24"/>
        </w:rPr>
        <w:t>）</w:t>
      </w:r>
    </w:p>
    <w:p w:rsidR="00001CD8" w:rsidRDefault="005E5B88">
      <w:pPr>
        <w:pStyle w:val="200"/>
        <w:autoSpaceDE w:val="0"/>
        <w:autoSpaceDN w:val="0"/>
        <w:snapToGrid w:val="0"/>
        <w:spacing w:line="360" w:lineRule="auto"/>
        <w:rPr>
          <w:rFonts w:ascii="宋体" w:cs="宋体"/>
          <w:spacing w:val="11"/>
          <w:sz w:val="24"/>
        </w:rPr>
      </w:pPr>
      <w:r>
        <w:rPr>
          <w:rFonts w:ascii="宋体" w:cs="宋体" w:hint="eastAsia"/>
          <w:sz w:val="24"/>
        </w:rPr>
        <w:t xml:space="preserve">      </w:t>
      </w:r>
      <w:r>
        <w:rPr>
          <w:rFonts w:ascii="宋体" w:hint="eastAsia"/>
          <w:sz w:val="24"/>
        </w:rPr>
        <w:t>法定代表人或其委托代理人：</w:t>
      </w:r>
      <w:r>
        <w:rPr>
          <w:rFonts w:ascii="宋体" w:hint="eastAsia"/>
          <w:sz w:val="24"/>
          <w:u w:val="single"/>
        </w:rPr>
        <w:t xml:space="preserve">        </w:t>
      </w:r>
      <w:r>
        <w:rPr>
          <w:rFonts w:ascii="宋体" w:hint="eastAsia"/>
          <w:sz w:val="24"/>
        </w:rPr>
        <w:t>（</w:t>
      </w:r>
      <w:r>
        <w:rPr>
          <w:rFonts w:ascii="宋体" w:hint="eastAsia"/>
          <w:i/>
          <w:sz w:val="24"/>
        </w:rPr>
        <w:t>签字或盖章</w:t>
      </w:r>
      <w:r>
        <w:rPr>
          <w:rFonts w:ascii="宋体" w:hint="eastAsia"/>
          <w:sz w:val="24"/>
        </w:rPr>
        <w:t>）</w:t>
      </w:r>
    </w:p>
    <w:p w:rsidR="00001CD8" w:rsidRDefault="005E5B88">
      <w:pPr>
        <w:pStyle w:val="200"/>
        <w:autoSpaceDE w:val="0"/>
        <w:autoSpaceDN w:val="0"/>
        <w:snapToGrid w:val="0"/>
        <w:spacing w:line="360" w:lineRule="auto"/>
        <w:rPr>
          <w:rFonts w:ascii="宋体" w:cs="宋体"/>
          <w:sz w:val="24"/>
        </w:rPr>
      </w:pPr>
      <w:r>
        <w:rPr>
          <w:rFonts w:ascii="宋体" w:cs="宋体" w:hint="eastAsia"/>
          <w:sz w:val="24"/>
        </w:rPr>
        <w:t xml:space="preserve">      </w:t>
      </w:r>
      <w:r>
        <w:rPr>
          <w:rFonts w:ascii="宋体" w:cs="宋体" w:hint="eastAsia"/>
          <w:sz w:val="24"/>
        </w:rPr>
        <w:t>日期：</w:t>
      </w:r>
      <w:r>
        <w:rPr>
          <w:rFonts w:ascii="宋体" w:cs="宋体" w:hint="eastAsia"/>
          <w:sz w:val="24"/>
          <w:u w:val="single"/>
        </w:rPr>
        <w:t xml:space="preserve">            </w:t>
      </w:r>
      <w:r>
        <w:rPr>
          <w:rFonts w:ascii="宋体" w:cs="宋体" w:hint="eastAsia"/>
          <w:sz w:val="24"/>
        </w:rPr>
        <w:t>年</w:t>
      </w:r>
      <w:r>
        <w:rPr>
          <w:rFonts w:ascii="宋体" w:cs="宋体" w:hint="eastAsia"/>
          <w:sz w:val="24"/>
          <w:u w:val="single"/>
        </w:rPr>
        <w:t xml:space="preserve">     </w:t>
      </w:r>
      <w:r>
        <w:rPr>
          <w:rFonts w:ascii="宋体" w:cs="宋体" w:hint="eastAsia"/>
          <w:sz w:val="24"/>
        </w:rPr>
        <w:t>月</w:t>
      </w:r>
      <w:r>
        <w:rPr>
          <w:rFonts w:ascii="宋体" w:cs="宋体" w:hint="eastAsia"/>
          <w:sz w:val="24"/>
          <w:u w:val="single"/>
        </w:rPr>
        <w:t xml:space="preserve">     </w:t>
      </w:r>
      <w:r>
        <w:rPr>
          <w:rFonts w:ascii="宋体" w:cs="宋体" w:hint="eastAsia"/>
          <w:sz w:val="24"/>
        </w:rPr>
        <w:t>日</w:t>
      </w:r>
    </w:p>
    <w:p w:rsidR="00001CD8" w:rsidRDefault="005E5B88">
      <w:pPr>
        <w:pStyle w:val="aa"/>
        <w:shd w:val="clear" w:color="auto" w:fill="FFFFFF"/>
        <w:spacing w:before="0" w:beforeAutospacing="0" w:after="0" w:afterAutospacing="0" w:line="600" w:lineRule="exact"/>
        <w:rPr>
          <w:sz w:val="32"/>
          <w:szCs w:val="32"/>
        </w:rPr>
      </w:pPr>
      <w:r>
        <w:rPr>
          <w:rFonts w:hint="eastAsia"/>
          <w:sz w:val="32"/>
          <w:szCs w:val="32"/>
        </w:rPr>
        <w:t> </w:t>
      </w:r>
    </w:p>
    <w:p w:rsidR="00001CD8" w:rsidRDefault="005E5B88">
      <w:pPr>
        <w:pStyle w:val="aa"/>
        <w:shd w:val="clear" w:color="auto" w:fill="FFFFFF"/>
        <w:spacing w:before="0" w:beforeAutospacing="0" w:after="0" w:afterAutospacing="0" w:line="600" w:lineRule="exact"/>
        <w:rPr>
          <w:b/>
        </w:rPr>
      </w:pPr>
      <w:r>
        <w:rPr>
          <w:rFonts w:hint="eastAsia"/>
          <w:b/>
        </w:rPr>
        <w:t>注：</w:t>
      </w:r>
    </w:p>
    <w:p w:rsidR="00001CD8" w:rsidRDefault="005E5B88">
      <w:pPr>
        <w:pStyle w:val="a3"/>
        <w:numPr>
          <w:ilvl w:val="0"/>
          <w:numId w:val="2"/>
        </w:numPr>
        <w:tabs>
          <w:tab w:val="left" w:pos="1000"/>
        </w:tabs>
        <w:spacing w:line="400" w:lineRule="exact"/>
        <w:rPr>
          <w:rFonts w:ascii="宋体"/>
          <w:bCs/>
          <w:sz w:val="22"/>
        </w:rPr>
      </w:pPr>
      <w:r>
        <w:rPr>
          <w:rFonts w:ascii="宋体" w:eastAsia="宋体" w:hAnsi="宋体" w:cs="宋体" w:hint="eastAsia"/>
          <w:bCs/>
          <w:szCs w:val="21"/>
          <w:u w:val="double"/>
        </w:rPr>
        <w:t>须附上营业执照、资质证书（如有）的复印件，</w:t>
      </w:r>
      <w:r>
        <w:rPr>
          <w:rFonts w:ascii="宋体" w:eastAsia="宋体" w:hAnsi="宋体" w:cs="宋体" w:hint="eastAsia"/>
          <w:b/>
          <w:szCs w:val="21"/>
          <w:u w:val="double"/>
        </w:rPr>
        <w:t>并加盖单位公章</w:t>
      </w:r>
      <w:r>
        <w:rPr>
          <w:rFonts w:ascii="宋体" w:hint="eastAsia"/>
          <w:bCs/>
          <w:sz w:val="22"/>
        </w:rPr>
        <w:t>；</w:t>
      </w:r>
    </w:p>
    <w:p w:rsidR="00001CD8" w:rsidRDefault="005E5B88">
      <w:pPr>
        <w:pStyle w:val="a3"/>
        <w:numPr>
          <w:ilvl w:val="0"/>
          <w:numId w:val="2"/>
        </w:numPr>
        <w:tabs>
          <w:tab w:val="left" w:pos="1000"/>
        </w:tabs>
        <w:spacing w:line="400" w:lineRule="exact"/>
        <w:rPr>
          <w:rFonts w:ascii="宋体"/>
          <w:bCs/>
          <w:sz w:val="22"/>
        </w:rPr>
      </w:pPr>
      <w:r>
        <w:rPr>
          <w:rFonts w:ascii="宋体" w:hint="eastAsia"/>
          <w:bCs/>
          <w:sz w:val="22"/>
        </w:rPr>
        <w:t>比选申请人需提供未被列为“失信被执行人”（全国法院失信被执行人名单信息公布与查询平台（网址：</w:t>
      </w:r>
      <w:r>
        <w:rPr>
          <w:rFonts w:ascii="宋体" w:hint="eastAsia"/>
          <w:bCs/>
          <w:sz w:val="22"/>
        </w:rPr>
        <w:t>shixin.court.gov.cn</w:t>
      </w:r>
      <w:r>
        <w:rPr>
          <w:rFonts w:ascii="宋体" w:hint="eastAsia"/>
          <w:bCs/>
          <w:sz w:val="22"/>
        </w:rPr>
        <w:t>））、未被工商行政管理机关列入“严重违法失信企业名单”（全国企业信用信息公示系统查询（网址：</w:t>
      </w:r>
      <w:r>
        <w:rPr>
          <w:rFonts w:ascii="宋体" w:hint="eastAsia"/>
          <w:bCs/>
          <w:sz w:val="22"/>
        </w:rPr>
        <w:t>www.gsxt.gov.cn</w:t>
      </w:r>
      <w:r>
        <w:rPr>
          <w:rFonts w:ascii="宋体" w:hint="eastAsia"/>
          <w:bCs/>
          <w:sz w:val="22"/>
        </w:rPr>
        <w:t>））</w:t>
      </w:r>
      <w:r>
        <w:rPr>
          <w:rFonts w:ascii="宋体" w:hint="eastAsia"/>
          <w:b/>
          <w:sz w:val="22"/>
        </w:rPr>
        <w:t>截图证明并加盖单位工资</w:t>
      </w:r>
      <w:r>
        <w:rPr>
          <w:rFonts w:ascii="宋体" w:hint="eastAsia"/>
          <w:bCs/>
          <w:sz w:val="22"/>
        </w:rPr>
        <w:t>。</w:t>
      </w:r>
    </w:p>
    <w:p w:rsidR="00001CD8" w:rsidRDefault="005E5B88">
      <w:pPr>
        <w:pStyle w:val="a3"/>
        <w:tabs>
          <w:tab w:val="left" w:pos="1000"/>
        </w:tabs>
        <w:spacing w:line="400" w:lineRule="exact"/>
        <w:rPr>
          <w:rFonts w:ascii="宋体" w:eastAsia="宋体" w:hAnsi="宋体" w:cs="宋体"/>
          <w:bCs/>
          <w:szCs w:val="21"/>
        </w:rPr>
      </w:pPr>
      <w:r>
        <w:rPr>
          <w:rFonts w:ascii="宋体" w:eastAsia="宋体" w:hAnsi="宋体" w:cs="宋体" w:hint="eastAsia"/>
          <w:bCs/>
          <w:szCs w:val="21"/>
        </w:rPr>
        <w:t>（</w:t>
      </w:r>
      <w:r>
        <w:rPr>
          <w:rFonts w:ascii="宋体" w:eastAsia="宋体" w:hAnsi="宋体" w:cs="宋体" w:hint="eastAsia"/>
          <w:bCs/>
          <w:szCs w:val="21"/>
        </w:rPr>
        <w:t>2</w:t>
      </w:r>
      <w:r>
        <w:rPr>
          <w:rFonts w:ascii="宋体" w:eastAsia="宋体" w:hAnsi="宋体" w:cs="宋体" w:hint="eastAsia"/>
          <w:bCs/>
          <w:szCs w:val="21"/>
        </w:rPr>
        <w:t>）</w:t>
      </w:r>
      <w:r>
        <w:rPr>
          <w:rFonts w:ascii="宋体" w:eastAsia="宋体" w:hAnsi="宋体" w:cs="宋体" w:hint="eastAsia"/>
          <w:bCs/>
          <w:szCs w:val="21"/>
          <w:u w:val="double"/>
        </w:rPr>
        <w:t>上述各类证书发生变更的，应办理完变更手续方可参加比选，并以发证机关核准的变更为准；否则为证书无效进行评</w:t>
      </w:r>
      <w:r>
        <w:rPr>
          <w:rFonts w:ascii="宋体" w:eastAsia="宋体" w:hAnsi="宋体" w:cs="宋体" w:hint="eastAsia"/>
          <w:bCs/>
          <w:szCs w:val="21"/>
          <w:u w:val="double"/>
        </w:rPr>
        <w:t>定</w:t>
      </w:r>
      <w:r>
        <w:rPr>
          <w:rFonts w:ascii="宋体" w:eastAsia="宋体" w:hAnsi="宋体" w:cs="宋体" w:hint="eastAsia"/>
          <w:bCs/>
          <w:szCs w:val="21"/>
        </w:rPr>
        <w:t>。</w:t>
      </w:r>
    </w:p>
    <w:p w:rsidR="00001CD8" w:rsidRDefault="005E5B88">
      <w:pPr>
        <w:rPr>
          <w:rFonts w:ascii="宋体"/>
          <w:b/>
          <w:sz w:val="24"/>
          <w:szCs w:val="24"/>
        </w:rPr>
      </w:pPr>
      <w:r>
        <w:rPr>
          <w:rFonts w:ascii="宋体" w:hint="eastAsia"/>
          <w:b/>
          <w:sz w:val="24"/>
          <w:szCs w:val="24"/>
        </w:rPr>
        <w:br w:type="page"/>
      </w:r>
    </w:p>
    <w:p w:rsidR="00001CD8" w:rsidRDefault="005E5B88">
      <w:pPr>
        <w:rPr>
          <w:rFonts w:ascii="黑体" w:eastAsia="黑体" w:hAnsi="黑体" w:cs="黑体"/>
          <w:sz w:val="32"/>
          <w:szCs w:val="32"/>
          <w:shd w:val="clear" w:color="auto" w:fill="FFFFFF"/>
        </w:rPr>
      </w:pPr>
      <w:r>
        <w:rPr>
          <w:rFonts w:ascii="宋体" w:hint="eastAsia"/>
          <w:b/>
          <w:sz w:val="24"/>
          <w:szCs w:val="24"/>
        </w:rPr>
        <w:lastRenderedPageBreak/>
        <w:t>1-2.</w:t>
      </w:r>
      <w:r>
        <w:rPr>
          <w:rFonts w:ascii="宋体" w:hint="eastAsia"/>
          <w:b/>
          <w:sz w:val="24"/>
          <w:szCs w:val="24"/>
        </w:rPr>
        <w:t>授权委托书（如有）</w:t>
      </w:r>
    </w:p>
    <w:p w:rsidR="00001CD8" w:rsidRDefault="005E5B88">
      <w:pPr>
        <w:pStyle w:val="aa"/>
        <w:shd w:val="clear" w:color="auto" w:fill="FFFFFF"/>
        <w:spacing w:beforeLines="50" w:before="156" w:beforeAutospacing="0" w:afterLines="50" w:after="156" w:afterAutospacing="0" w:line="580" w:lineRule="atLeast"/>
        <w:jc w:val="center"/>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授权委托书</w:t>
      </w:r>
    </w:p>
    <w:p w:rsidR="00001CD8" w:rsidRDefault="00001CD8">
      <w:pPr>
        <w:pStyle w:val="aa"/>
        <w:shd w:val="clear" w:color="auto" w:fill="FFFFFF"/>
        <w:spacing w:before="0" w:beforeAutospacing="0" w:after="0" w:afterAutospacing="0" w:line="560" w:lineRule="atLeast"/>
        <w:ind w:firstLine="640"/>
        <w:rPr>
          <w:shd w:val="clear" w:color="auto" w:fill="FFFFFF"/>
        </w:rPr>
      </w:pPr>
    </w:p>
    <w:p w:rsidR="00001CD8" w:rsidRDefault="005E5B88">
      <w:pPr>
        <w:pStyle w:val="aa"/>
        <w:spacing w:before="0" w:beforeAutospacing="0" w:after="0" w:afterAutospacing="0" w:line="480" w:lineRule="auto"/>
        <w:ind w:firstLine="640"/>
        <w:jc w:val="both"/>
      </w:pPr>
      <w:r>
        <w:rPr>
          <w:rFonts w:hint="eastAsia"/>
        </w:rPr>
        <w:t>本人</w:t>
      </w:r>
      <w:r>
        <w:rPr>
          <w:rFonts w:hint="eastAsia"/>
          <w:b/>
          <w:bCs/>
          <w:u w:val="single"/>
        </w:rPr>
        <w:t xml:space="preserve"> </w:t>
      </w:r>
      <w:r>
        <w:rPr>
          <w:rFonts w:hint="eastAsia"/>
          <w:b/>
          <w:bCs/>
          <w:u w:val="single"/>
        </w:rPr>
        <w:t>（姓名）</w:t>
      </w:r>
      <w:r>
        <w:rPr>
          <w:rFonts w:hint="eastAsia"/>
          <w:b/>
          <w:bCs/>
          <w:u w:val="single"/>
        </w:rPr>
        <w:t xml:space="preserve"> </w:t>
      </w:r>
      <w:r>
        <w:rPr>
          <w:rFonts w:hint="eastAsia"/>
        </w:rPr>
        <w:t>系</w:t>
      </w:r>
      <w:r>
        <w:rPr>
          <w:rFonts w:hint="eastAsia"/>
          <w:b/>
          <w:bCs/>
          <w:u w:val="single"/>
        </w:rPr>
        <w:t xml:space="preserve"> </w:t>
      </w:r>
      <w:r>
        <w:rPr>
          <w:rFonts w:hint="eastAsia"/>
          <w:b/>
          <w:bCs/>
          <w:u w:val="single"/>
        </w:rPr>
        <w:t>（比选申请人名称）</w:t>
      </w:r>
      <w:r>
        <w:rPr>
          <w:rFonts w:hint="eastAsia"/>
          <w:b/>
          <w:bCs/>
          <w:u w:val="single"/>
        </w:rPr>
        <w:t xml:space="preserve"> </w:t>
      </w:r>
      <w:r>
        <w:rPr>
          <w:rFonts w:hint="eastAsia"/>
        </w:rPr>
        <w:t>的法定代表人，现授权委托我公司职工</w:t>
      </w:r>
      <w:r>
        <w:rPr>
          <w:rFonts w:hint="eastAsia"/>
          <w:u w:val="single"/>
        </w:rPr>
        <w:t xml:space="preserve">  </w:t>
      </w:r>
      <w:r>
        <w:rPr>
          <w:rFonts w:hint="eastAsia"/>
          <w:b/>
          <w:bCs/>
          <w:u w:val="single"/>
        </w:rPr>
        <w:t>（姓名）</w:t>
      </w:r>
      <w:r>
        <w:rPr>
          <w:rFonts w:hint="eastAsia"/>
          <w:b/>
          <w:bCs/>
          <w:u w:val="single"/>
        </w:rPr>
        <w:t xml:space="preserve">    </w:t>
      </w:r>
      <w:r>
        <w:rPr>
          <w:rFonts w:hint="eastAsia"/>
          <w:b/>
          <w:bCs/>
        </w:rPr>
        <w:t>、</w:t>
      </w:r>
      <w:r>
        <w:rPr>
          <w:rFonts w:hint="eastAsia"/>
          <w:b/>
          <w:bCs/>
          <w:u w:val="single"/>
        </w:rPr>
        <w:t xml:space="preserve">    </w:t>
      </w:r>
      <w:r>
        <w:rPr>
          <w:rFonts w:hint="eastAsia"/>
          <w:b/>
          <w:bCs/>
          <w:u w:val="single"/>
        </w:rPr>
        <w:t>（身份证号码）</w:t>
      </w:r>
      <w:r>
        <w:rPr>
          <w:rFonts w:hint="eastAsia"/>
          <w:b/>
          <w:bCs/>
          <w:u w:val="single"/>
        </w:rPr>
        <w:t xml:space="preserve">    </w:t>
      </w:r>
      <w:r>
        <w:rPr>
          <w:rFonts w:hint="eastAsia"/>
        </w:rPr>
        <w:t>为我公司全权代理人，以本公司名义参加</w:t>
      </w:r>
      <w:del w:id="6" w:author="1saye" w:date="2024-06-19T10:09:00Z">
        <w:r>
          <w:rPr>
            <w:rFonts w:hint="eastAsia"/>
            <w:u w:val="single"/>
          </w:rPr>
          <w:delText>瑞云智慧新城</w:delText>
        </w:r>
        <w:r>
          <w:rPr>
            <w:rFonts w:hint="eastAsia"/>
            <w:u w:val="single"/>
          </w:rPr>
          <w:delText>B</w:delText>
        </w:r>
        <w:r>
          <w:rPr>
            <w:rFonts w:hint="eastAsia"/>
            <w:u w:val="single"/>
          </w:rPr>
          <w:delText>地块（生活展示馆）精装修工程及室外工程预算审核</w:delText>
        </w:r>
      </w:del>
      <w:ins w:id="7" w:author="1saye" w:date="2024-06-19T10:08:00Z">
        <w:r>
          <w:rPr>
            <w:rFonts w:hint="eastAsia"/>
            <w:u w:val="single"/>
          </w:rPr>
          <w:t>三明明城国际大酒店八层、九层改造工程</w:t>
        </w:r>
        <w:del w:id="8" w:author="邓翼华" w:date="2024-07-12T17:28:00Z">
          <w:r w:rsidDel="00F625AA">
            <w:rPr>
              <w:rFonts w:hint="eastAsia"/>
              <w:u w:val="single"/>
            </w:rPr>
            <w:delText>预算审核</w:delText>
          </w:r>
        </w:del>
      </w:ins>
      <w:ins w:id="9" w:author="邓翼华" w:date="2024-07-12T17:28:00Z">
        <w:r w:rsidR="00F625AA">
          <w:rPr>
            <w:rFonts w:hint="eastAsia"/>
            <w:u w:val="single"/>
          </w:rPr>
          <w:t>消防检测</w:t>
        </w:r>
      </w:ins>
      <w:r>
        <w:rPr>
          <w:rFonts w:hint="eastAsia"/>
        </w:rPr>
        <w:t>比选活动。代理人在比选过程中所签署的一切文件和处理与之相关的一切事务，我公司均予以承认。</w:t>
      </w:r>
    </w:p>
    <w:p w:rsidR="00001CD8" w:rsidRDefault="005E5B88">
      <w:pPr>
        <w:pStyle w:val="aa"/>
        <w:spacing w:before="0" w:beforeAutospacing="0" w:after="0" w:afterAutospacing="0" w:line="480" w:lineRule="auto"/>
        <w:ind w:firstLine="640"/>
        <w:jc w:val="both"/>
      </w:pPr>
      <w:del w:id="10" w:author="1saye" w:date="2024-06-19T10:09:00Z">
        <w:r>
          <w:rPr>
            <w:rFonts w:hint="eastAsia"/>
          </w:rPr>
          <w:delText> </w:delText>
        </w:r>
      </w:del>
    </w:p>
    <w:p w:rsidR="00001CD8" w:rsidRDefault="005E5B88">
      <w:pPr>
        <w:pStyle w:val="aa"/>
        <w:shd w:val="clear" w:color="auto" w:fill="FFFFFF"/>
        <w:spacing w:before="0" w:beforeAutospacing="0" w:after="0" w:afterAutospacing="0" w:line="560" w:lineRule="atLeast"/>
        <w:ind w:right="474"/>
        <w:jc w:val="right"/>
      </w:pPr>
      <w:r>
        <w:rPr>
          <w:rFonts w:hint="eastAsia"/>
        </w:rPr>
        <w:t xml:space="preserve">  </w:t>
      </w:r>
      <w:r>
        <w:rPr>
          <w:rFonts w:hint="eastAsia"/>
        </w:rPr>
        <w:t>申请单位：</w:t>
      </w:r>
      <w:del w:id="11" w:author="1saye" w:date="2024-06-19T10:09:00Z">
        <w:r>
          <w:rPr>
            <w:rFonts w:hint="eastAsia"/>
            <w:u w:val="single"/>
          </w:rPr>
          <w:delText> </w:delText>
        </w:r>
      </w:del>
      <w:r>
        <w:rPr>
          <w:rFonts w:hint="eastAsia"/>
          <w:u w:val="single"/>
        </w:rPr>
        <w:t xml:space="preserve">     </w:t>
      </w:r>
      <w:r>
        <w:rPr>
          <w:rFonts w:hint="eastAsia"/>
          <w:u w:val="single"/>
        </w:rPr>
        <w:t>（盖单位公章）</w:t>
      </w:r>
      <w:r>
        <w:rPr>
          <w:rFonts w:hint="eastAsia"/>
          <w:u w:val="single"/>
        </w:rPr>
        <w:t xml:space="preserve"> </w:t>
      </w:r>
    </w:p>
    <w:p w:rsidR="00001CD8" w:rsidRDefault="005E5B88">
      <w:pPr>
        <w:pStyle w:val="aa"/>
        <w:shd w:val="clear" w:color="auto" w:fill="FFFFFF"/>
        <w:spacing w:before="0" w:beforeAutospacing="0" w:after="0" w:afterAutospacing="0" w:line="560" w:lineRule="atLeast"/>
        <w:ind w:right="474"/>
        <w:jc w:val="right"/>
      </w:pPr>
      <w:r>
        <w:rPr>
          <w:rFonts w:hint="eastAsia"/>
        </w:rPr>
        <w:t xml:space="preserve">                    </w:t>
      </w:r>
      <w:r>
        <w:rPr>
          <w:rFonts w:hint="eastAsia"/>
        </w:rPr>
        <w:t>法定代表人：</w:t>
      </w:r>
      <w:r>
        <w:rPr>
          <w:rFonts w:hint="eastAsia"/>
          <w:u w:val="single"/>
        </w:rPr>
        <w:t xml:space="preserve">     </w:t>
      </w:r>
      <w:r>
        <w:rPr>
          <w:rFonts w:hint="eastAsia"/>
        </w:rPr>
        <w:t>（签字或盖章）</w:t>
      </w:r>
      <w:r>
        <w:rPr>
          <w:rFonts w:hint="eastAsia"/>
        </w:rPr>
        <w:t xml:space="preserve"> </w:t>
      </w:r>
    </w:p>
    <w:p w:rsidR="00001CD8" w:rsidRDefault="005E5B88">
      <w:pPr>
        <w:pStyle w:val="aa"/>
        <w:shd w:val="clear" w:color="auto" w:fill="FFFFFF"/>
        <w:spacing w:before="0" w:beforeAutospacing="0" w:after="0" w:afterAutospacing="0" w:line="560" w:lineRule="atLeast"/>
        <w:ind w:right="474" w:firstLineChars="1000" w:firstLine="2400"/>
        <w:jc w:val="right"/>
      </w:pPr>
      <w:r>
        <w:rPr>
          <w:rFonts w:hint="eastAsia"/>
        </w:rPr>
        <w:t>委托代理人：</w:t>
      </w:r>
      <w:r>
        <w:rPr>
          <w:rFonts w:hint="eastAsia"/>
          <w:u w:val="single"/>
        </w:rPr>
        <w:t xml:space="preserve">     </w:t>
      </w:r>
      <w:r>
        <w:rPr>
          <w:rFonts w:hint="eastAsia"/>
        </w:rPr>
        <w:t>（签字或盖章）</w:t>
      </w:r>
      <w:r>
        <w:rPr>
          <w:rFonts w:hint="eastAsia"/>
        </w:rPr>
        <w:t xml:space="preserve"> </w:t>
      </w:r>
    </w:p>
    <w:p w:rsidR="00001CD8" w:rsidRDefault="005E5B88">
      <w:pPr>
        <w:pStyle w:val="aa"/>
        <w:shd w:val="clear" w:color="auto" w:fill="FFFFFF"/>
        <w:spacing w:before="0" w:beforeAutospacing="0" w:after="0" w:afterAutospacing="0" w:line="560" w:lineRule="atLeast"/>
        <w:ind w:right="474"/>
        <w:jc w:val="right"/>
      </w:pPr>
      <w:del w:id="12" w:author="1saye" w:date="2024-06-19T10:09:00Z">
        <w:r>
          <w:rPr>
            <w:rFonts w:hint="eastAsia"/>
          </w:rPr>
          <w:delText> </w:delText>
        </w:r>
      </w:del>
      <w:r>
        <w:rPr>
          <w:rFonts w:hint="eastAsia"/>
        </w:rPr>
        <w:t>日期：</w:t>
      </w:r>
      <w:ins w:id="13" w:author="1saye" w:date="2024-06-19T10:09:00Z">
        <w:r>
          <w:rPr>
            <w:rFonts w:hint="eastAsia"/>
          </w:rPr>
          <w:t xml:space="preserve">     </w:t>
        </w:r>
      </w:ins>
      <w:del w:id="14" w:author="1saye" w:date="2024-06-19T10:09:00Z">
        <w:r>
          <w:rPr>
            <w:rFonts w:hint="eastAsia"/>
            <w:u w:val="single"/>
            <w:rPrChange w:id="15" w:author="1saye" w:date="2024-06-19T10:09:00Z">
              <w:rPr>
                <w:rFonts w:hint="eastAsia"/>
              </w:rPr>
            </w:rPrChange>
          </w:rPr>
          <w:delText> </w:delText>
        </w:r>
        <w:r>
          <w:rPr>
            <w:rFonts w:hint="eastAsia"/>
            <w:u w:val="single"/>
          </w:rPr>
          <w:delText>  </w:delText>
        </w:r>
      </w:del>
      <w:r>
        <w:rPr>
          <w:rFonts w:hint="eastAsia"/>
        </w:rPr>
        <w:t>年</w:t>
      </w:r>
      <w:ins w:id="16" w:author="1saye" w:date="2024-06-19T10:09:00Z">
        <w:r>
          <w:rPr>
            <w:rFonts w:hint="eastAsia"/>
          </w:rPr>
          <w:t xml:space="preserve">    </w:t>
        </w:r>
      </w:ins>
      <w:del w:id="17" w:author="1saye" w:date="2024-06-19T10:09:00Z">
        <w:r>
          <w:rPr>
            <w:rFonts w:hint="eastAsia"/>
            <w:u w:val="single"/>
          </w:rPr>
          <w:delText>  </w:delText>
        </w:r>
      </w:del>
      <w:r>
        <w:rPr>
          <w:rFonts w:hint="eastAsia"/>
        </w:rPr>
        <w:t>月</w:t>
      </w:r>
      <w:ins w:id="18" w:author="1saye" w:date="2024-06-19T10:09:00Z">
        <w:r>
          <w:rPr>
            <w:rFonts w:hint="eastAsia"/>
          </w:rPr>
          <w:t xml:space="preserve">    </w:t>
        </w:r>
      </w:ins>
      <w:del w:id="19" w:author="1saye" w:date="2024-06-19T10:09:00Z">
        <w:r>
          <w:rPr>
            <w:rFonts w:hint="eastAsia"/>
            <w:u w:val="single"/>
          </w:rPr>
          <w:delText xml:space="preserve">  </w:delText>
        </w:r>
      </w:del>
      <w:r>
        <w:rPr>
          <w:rFonts w:hint="eastAsia"/>
        </w:rPr>
        <w:t>日</w:t>
      </w:r>
    </w:p>
    <w:p w:rsidR="00001CD8" w:rsidRDefault="00001CD8">
      <w:pPr>
        <w:pStyle w:val="aa"/>
        <w:shd w:val="clear" w:color="auto" w:fill="FFFFFF"/>
        <w:spacing w:before="0" w:beforeAutospacing="0" w:after="0" w:afterAutospacing="0" w:line="560" w:lineRule="atLeast"/>
        <w:ind w:right="474"/>
        <w:jc w:val="right"/>
        <w:rPr>
          <w:rFonts w:ascii="仿宋" w:eastAsia="仿宋" w:hAnsi="仿宋"/>
          <w:sz w:val="32"/>
          <w:szCs w:val="32"/>
        </w:rPr>
      </w:pPr>
    </w:p>
    <w:p w:rsidR="00001CD8" w:rsidRDefault="00001CD8">
      <w:pPr>
        <w:pStyle w:val="aa"/>
        <w:shd w:val="clear" w:color="auto" w:fill="FFFFFF"/>
        <w:spacing w:before="0" w:beforeAutospacing="0" w:after="0" w:afterAutospacing="0" w:line="560" w:lineRule="atLeast"/>
        <w:ind w:right="474"/>
        <w:jc w:val="right"/>
        <w:rPr>
          <w:rFonts w:ascii="仿宋" w:eastAsia="仿宋" w:hAnsi="仿宋"/>
          <w:sz w:val="32"/>
          <w:szCs w:val="32"/>
        </w:rPr>
      </w:pPr>
    </w:p>
    <w:p w:rsidR="00001CD8" w:rsidRDefault="00001CD8">
      <w:pPr>
        <w:pStyle w:val="aa"/>
        <w:shd w:val="clear" w:color="auto" w:fill="FFFFFF"/>
        <w:spacing w:before="0" w:beforeAutospacing="0" w:after="0" w:afterAutospacing="0" w:line="560" w:lineRule="atLeast"/>
        <w:ind w:right="474"/>
        <w:jc w:val="right"/>
        <w:rPr>
          <w:shd w:val="clear" w:color="auto" w:fill="FFFFFF"/>
        </w:rPr>
      </w:pPr>
    </w:p>
    <w:p w:rsidR="00001CD8" w:rsidRDefault="005E5B88">
      <w:pPr>
        <w:pStyle w:val="aa"/>
        <w:spacing w:before="0" w:after="0" w:line="360" w:lineRule="atLeast"/>
        <w:ind w:left="63" w:right="63" w:firstLine="400"/>
        <w:sectPr w:rsidR="00001CD8">
          <w:headerReference w:type="default" r:id="rId8"/>
          <w:footerReference w:type="default" r:id="rId9"/>
          <w:pgSz w:w="11906" w:h="16838"/>
          <w:pgMar w:top="1440" w:right="1080" w:bottom="1440" w:left="1080" w:header="851" w:footer="992" w:gutter="0"/>
          <w:cols w:space="425"/>
          <w:docGrid w:type="lines" w:linePitch="312"/>
        </w:sectPr>
      </w:pPr>
      <w:r>
        <w:rPr>
          <w:b/>
          <w:bCs/>
        </w:rPr>
        <w:t>注：</w:t>
      </w:r>
      <w:r>
        <w:rPr>
          <w:b/>
          <w:bCs/>
          <w:u w:val="double"/>
        </w:rPr>
        <w:t>比选申请人须提供法定代表人、委托代理人身份证复印件并加盖单位公章</w:t>
      </w:r>
      <w:r>
        <w:rPr>
          <w:b/>
          <w:bCs/>
        </w:rPr>
        <w:t>。</w:t>
      </w:r>
      <w:r>
        <w:t xml:space="preserve"> </w:t>
      </w:r>
    </w:p>
    <w:p w:rsidR="00001CD8" w:rsidRDefault="005E5B88">
      <w:pPr>
        <w:pStyle w:val="200"/>
        <w:spacing w:beforeLines="100" w:before="312" w:afterLines="100" w:after="312" w:line="300" w:lineRule="auto"/>
        <w:jc w:val="left"/>
        <w:rPr>
          <w:rFonts w:ascii="宋体" w:eastAsiaTheme="minorEastAsia" w:hAnsiTheme="minorHAnsi" w:cstheme="minorBidi"/>
          <w:b/>
          <w:sz w:val="24"/>
          <w:szCs w:val="24"/>
        </w:rPr>
      </w:pPr>
      <w:r>
        <w:rPr>
          <w:rFonts w:ascii="宋体" w:eastAsiaTheme="minorEastAsia" w:hAnsiTheme="minorHAnsi" w:cstheme="minorBidi" w:hint="eastAsia"/>
          <w:b/>
          <w:sz w:val="24"/>
          <w:szCs w:val="24"/>
        </w:rPr>
        <w:lastRenderedPageBreak/>
        <w:t>1-3.</w:t>
      </w:r>
      <w:r>
        <w:rPr>
          <w:rFonts w:ascii="宋体" w:eastAsiaTheme="minorEastAsia" w:hAnsiTheme="minorHAnsi" w:cstheme="minorBidi" w:hint="eastAsia"/>
          <w:b/>
          <w:sz w:val="24"/>
          <w:szCs w:val="24"/>
        </w:rPr>
        <w:t>拟担任项目负责人简历表</w:t>
      </w:r>
    </w:p>
    <w:p w:rsidR="00001CD8" w:rsidRDefault="005E5B88">
      <w:pPr>
        <w:jc w:val="center"/>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拟担任项目负责人简历表</w:t>
      </w:r>
    </w:p>
    <w:p w:rsidR="00001CD8" w:rsidRDefault="00001CD8">
      <w:pPr>
        <w:spacing w:line="400" w:lineRule="exact"/>
        <w:jc w:val="center"/>
        <w:rPr>
          <w:b/>
          <w:sz w:val="28"/>
          <w:szCs w:val="28"/>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1146"/>
        <w:gridCol w:w="1083"/>
        <w:gridCol w:w="1211"/>
        <w:gridCol w:w="1057"/>
        <w:gridCol w:w="1237"/>
        <w:gridCol w:w="1383"/>
        <w:gridCol w:w="1147"/>
      </w:tblGrid>
      <w:tr w:rsidR="00001CD8">
        <w:trPr>
          <w:trHeight w:val="1390"/>
          <w:jc w:val="center"/>
        </w:trPr>
        <w:tc>
          <w:tcPr>
            <w:tcW w:w="1218"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姓名</w:t>
            </w:r>
          </w:p>
        </w:tc>
        <w:tc>
          <w:tcPr>
            <w:tcW w:w="1146"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出生</w:t>
            </w:r>
            <w:r>
              <w:rPr>
                <w:rFonts w:ascii="宋体" w:eastAsia="宋体" w:hAnsi="宋体" w:cs="宋体" w:hint="eastAsia"/>
                <w:sz w:val="24"/>
                <w:szCs w:val="24"/>
              </w:rPr>
              <w:t xml:space="preserve">   </w:t>
            </w:r>
            <w:r>
              <w:rPr>
                <w:rFonts w:ascii="宋体" w:eastAsia="宋体" w:hAnsi="宋体" w:cs="宋体" w:hint="eastAsia"/>
                <w:sz w:val="24"/>
                <w:szCs w:val="24"/>
              </w:rPr>
              <w:t>年月</w:t>
            </w:r>
          </w:p>
        </w:tc>
        <w:tc>
          <w:tcPr>
            <w:tcW w:w="1211"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057"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身份</w:t>
            </w:r>
            <w:r>
              <w:rPr>
                <w:rFonts w:ascii="宋体" w:eastAsia="宋体" w:hAnsi="宋体" w:cs="宋体" w:hint="eastAsia"/>
                <w:sz w:val="24"/>
                <w:szCs w:val="24"/>
              </w:rPr>
              <w:t xml:space="preserve">  </w:t>
            </w:r>
            <w:r>
              <w:rPr>
                <w:rFonts w:ascii="宋体" w:eastAsia="宋体" w:hAnsi="宋体" w:cs="宋体" w:hint="eastAsia"/>
                <w:sz w:val="24"/>
                <w:szCs w:val="24"/>
              </w:rPr>
              <w:t>证号</w:t>
            </w:r>
          </w:p>
        </w:tc>
        <w:tc>
          <w:tcPr>
            <w:tcW w:w="1237"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文化程度</w:t>
            </w:r>
          </w:p>
        </w:tc>
        <w:tc>
          <w:tcPr>
            <w:tcW w:w="1147"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r>
      <w:tr w:rsidR="00001CD8">
        <w:trPr>
          <w:cantSplit/>
          <w:trHeight w:val="1177"/>
          <w:jc w:val="center"/>
        </w:trPr>
        <w:tc>
          <w:tcPr>
            <w:tcW w:w="1218"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毕业院校</w:t>
            </w:r>
          </w:p>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和专业</w:t>
            </w:r>
          </w:p>
        </w:tc>
        <w:tc>
          <w:tcPr>
            <w:tcW w:w="3440" w:type="dxa"/>
            <w:gridSpan w:val="3"/>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057"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毕业</w:t>
            </w:r>
            <w:r>
              <w:rPr>
                <w:rFonts w:ascii="宋体" w:eastAsia="宋体" w:hAnsi="宋体" w:cs="宋体" w:hint="eastAsia"/>
                <w:sz w:val="24"/>
                <w:szCs w:val="24"/>
              </w:rPr>
              <w:t xml:space="preserve">  </w:t>
            </w:r>
            <w:r>
              <w:rPr>
                <w:rFonts w:ascii="宋体" w:eastAsia="宋体" w:hAnsi="宋体" w:cs="宋体" w:hint="eastAsia"/>
                <w:sz w:val="24"/>
                <w:szCs w:val="24"/>
              </w:rPr>
              <w:t>时间</w:t>
            </w:r>
          </w:p>
        </w:tc>
        <w:tc>
          <w:tcPr>
            <w:tcW w:w="1237"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rsidR="00001CD8" w:rsidRDefault="005E5B88" w:rsidP="00F625AA">
            <w:pPr>
              <w:spacing w:line="400" w:lineRule="exact"/>
              <w:jc w:val="center"/>
              <w:rPr>
                <w:rFonts w:ascii="宋体" w:eastAsia="宋体" w:hAnsi="宋体" w:cs="宋体"/>
                <w:sz w:val="24"/>
                <w:szCs w:val="24"/>
              </w:rPr>
              <w:pPrChange w:id="20" w:author="邓翼华" w:date="2024-07-12T17:28:00Z">
                <w:pPr>
                  <w:spacing w:line="400" w:lineRule="exact"/>
                  <w:jc w:val="center"/>
                </w:pPr>
              </w:pPrChange>
            </w:pPr>
            <w:r>
              <w:rPr>
                <w:rFonts w:ascii="宋体" w:eastAsia="宋体" w:hAnsi="宋体" w:cs="宋体" w:hint="eastAsia"/>
                <w:sz w:val="24"/>
                <w:szCs w:val="24"/>
              </w:rPr>
              <w:t>从事</w:t>
            </w:r>
            <w:del w:id="21" w:author="邓翼华" w:date="2024-07-12T17:28:00Z">
              <w:r w:rsidDel="00F625AA">
                <w:rPr>
                  <w:rFonts w:ascii="宋体" w:eastAsia="宋体" w:hAnsi="宋体" w:cs="宋体" w:hint="eastAsia"/>
                  <w:sz w:val="24"/>
                  <w:szCs w:val="24"/>
                </w:rPr>
                <w:delText>造价</w:delText>
              </w:r>
            </w:del>
            <w:r>
              <w:rPr>
                <w:rFonts w:ascii="宋体" w:eastAsia="宋体" w:hAnsi="宋体" w:cs="宋体" w:hint="eastAsia"/>
                <w:sz w:val="24"/>
                <w:szCs w:val="24"/>
              </w:rPr>
              <w:t>工作年限</w:t>
            </w:r>
          </w:p>
        </w:tc>
        <w:tc>
          <w:tcPr>
            <w:tcW w:w="1147"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r>
      <w:tr w:rsidR="00001CD8">
        <w:trPr>
          <w:cantSplit/>
          <w:trHeight w:val="1154"/>
          <w:jc w:val="center"/>
        </w:trPr>
        <w:tc>
          <w:tcPr>
            <w:tcW w:w="1218"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执业资格</w:t>
            </w:r>
          </w:p>
        </w:tc>
        <w:tc>
          <w:tcPr>
            <w:tcW w:w="2229" w:type="dxa"/>
            <w:gridSpan w:val="2"/>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211"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技术职称</w:t>
            </w:r>
          </w:p>
        </w:tc>
        <w:tc>
          <w:tcPr>
            <w:tcW w:w="2294" w:type="dxa"/>
            <w:gridSpan w:val="2"/>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rsidR="00001CD8" w:rsidRDefault="005E5B88">
            <w:pPr>
              <w:spacing w:line="400" w:lineRule="exact"/>
              <w:jc w:val="center"/>
              <w:rPr>
                <w:rFonts w:ascii="宋体" w:eastAsia="宋体" w:hAnsi="宋体" w:cs="宋体"/>
                <w:sz w:val="24"/>
                <w:szCs w:val="24"/>
              </w:rPr>
            </w:pPr>
            <w:r>
              <w:rPr>
                <w:rFonts w:ascii="宋体" w:eastAsia="宋体" w:hAnsi="宋体" w:cs="宋体" w:hint="eastAsia"/>
                <w:sz w:val="24"/>
                <w:szCs w:val="24"/>
              </w:rPr>
              <w:t>聘任时间</w:t>
            </w:r>
          </w:p>
        </w:tc>
        <w:tc>
          <w:tcPr>
            <w:tcW w:w="1147" w:type="dxa"/>
            <w:tcBorders>
              <w:top w:val="single" w:sz="4" w:space="0" w:color="auto"/>
              <w:left w:val="single" w:sz="4" w:space="0" w:color="auto"/>
              <w:bottom w:val="single" w:sz="4" w:space="0" w:color="auto"/>
              <w:right w:val="single" w:sz="4" w:space="0" w:color="auto"/>
            </w:tcBorders>
            <w:vAlign w:val="center"/>
          </w:tcPr>
          <w:p w:rsidR="00001CD8" w:rsidRDefault="00001CD8">
            <w:pPr>
              <w:spacing w:line="400" w:lineRule="exact"/>
              <w:ind w:firstLineChars="200" w:firstLine="480"/>
              <w:jc w:val="center"/>
              <w:rPr>
                <w:rFonts w:ascii="宋体" w:eastAsia="宋体" w:hAnsi="宋体" w:cs="宋体"/>
                <w:sz w:val="24"/>
                <w:szCs w:val="24"/>
              </w:rPr>
            </w:pPr>
          </w:p>
        </w:tc>
      </w:tr>
    </w:tbl>
    <w:p w:rsidR="00001CD8" w:rsidRDefault="00001CD8">
      <w:pPr>
        <w:pStyle w:val="a3"/>
        <w:tabs>
          <w:tab w:val="left" w:pos="1000"/>
        </w:tabs>
        <w:spacing w:line="400" w:lineRule="atLeast"/>
        <w:ind w:firstLine="0"/>
        <w:rPr>
          <w:rFonts w:ascii="宋体" w:eastAsia="宋体" w:hAnsi="宋体" w:cs="宋体"/>
          <w:b/>
          <w:szCs w:val="21"/>
        </w:rPr>
      </w:pPr>
    </w:p>
    <w:p w:rsidR="00001CD8" w:rsidRDefault="005E5B88">
      <w:pPr>
        <w:pStyle w:val="a3"/>
        <w:tabs>
          <w:tab w:val="left" w:pos="1000"/>
        </w:tabs>
        <w:spacing w:line="400" w:lineRule="atLeast"/>
        <w:ind w:firstLineChars="100" w:firstLine="211"/>
        <w:rPr>
          <w:rFonts w:ascii="宋体" w:eastAsia="宋体" w:hAnsi="宋体" w:cs="宋体"/>
          <w:b/>
          <w:szCs w:val="21"/>
        </w:rPr>
      </w:pPr>
      <w:r>
        <w:rPr>
          <w:rFonts w:ascii="宋体" w:eastAsia="宋体" w:hAnsi="宋体" w:cs="宋体" w:hint="eastAsia"/>
          <w:b/>
          <w:szCs w:val="21"/>
        </w:rPr>
        <w:t>注：</w:t>
      </w:r>
    </w:p>
    <w:p w:rsidR="00001CD8" w:rsidRDefault="005E5B88">
      <w:pPr>
        <w:pStyle w:val="a3"/>
        <w:tabs>
          <w:tab w:val="left" w:pos="1000"/>
        </w:tabs>
        <w:spacing w:line="400" w:lineRule="atLeast"/>
        <w:rPr>
          <w:rFonts w:ascii="宋体" w:eastAsia="宋体" w:hAnsi="宋体" w:cs="宋体"/>
          <w:bCs/>
          <w:szCs w:val="21"/>
          <w:u w:val="double"/>
        </w:rPr>
      </w:pPr>
      <w:r>
        <w:rPr>
          <w:rFonts w:ascii="宋体" w:eastAsia="宋体" w:hAnsi="宋体" w:cs="宋体" w:hint="eastAsia"/>
          <w:bCs/>
          <w:szCs w:val="21"/>
        </w:rPr>
        <w:t>1.</w:t>
      </w:r>
      <w:r>
        <w:rPr>
          <w:rFonts w:ascii="宋体" w:eastAsia="宋体" w:hAnsi="宋体" w:cs="宋体" w:hint="eastAsia"/>
          <w:bCs/>
          <w:szCs w:val="21"/>
          <w:u w:val="double"/>
        </w:rPr>
        <w:t>须随同本简历表附上：项目负责人身份证复印件、一级注册造价工程师证书复印件</w:t>
      </w:r>
      <w:r>
        <w:rPr>
          <w:rFonts w:ascii="宋体" w:eastAsia="宋体" w:hAnsi="宋体" w:cs="宋体" w:hint="eastAsia"/>
          <w:bCs/>
          <w:szCs w:val="21"/>
        </w:rPr>
        <w:t>；</w:t>
      </w:r>
    </w:p>
    <w:p w:rsidR="00001CD8" w:rsidRDefault="005E5B88">
      <w:pPr>
        <w:pStyle w:val="a3"/>
        <w:tabs>
          <w:tab w:val="left" w:pos="1000"/>
        </w:tabs>
        <w:spacing w:line="400" w:lineRule="atLeast"/>
        <w:rPr>
          <w:rFonts w:ascii="宋体" w:eastAsia="宋体" w:hAnsi="宋体" w:cs="宋体"/>
          <w:bCs/>
          <w:szCs w:val="21"/>
        </w:rPr>
      </w:pPr>
      <w:r>
        <w:rPr>
          <w:rFonts w:ascii="宋体" w:eastAsia="宋体" w:hAnsi="宋体" w:cs="宋体" w:hint="eastAsia"/>
          <w:bCs/>
          <w:szCs w:val="21"/>
        </w:rPr>
        <w:t>2.</w:t>
      </w:r>
      <w:r>
        <w:rPr>
          <w:rFonts w:ascii="宋体" w:eastAsia="宋体" w:hAnsi="宋体" w:cs="宋体" w:hint="eastAsia"/>
          <w:bCs/>
          <w:szCs w:val="21"/>
          <w:u w:val="double"/>
        </w:rPr>
        <w:t>比选申请人拟担任项目的项目负责人必须是本单位正式在岗职工，以造价工程师注册证书上的聘用企业为准，专业以造价工程师注册证书上注明专业为准</w:t>
      </w:r>
      <w:r>
        <w:rPr>
          <w:rFonts w:ascii="宋体" w:eastAsia="宋体" w:hAnsi="宋体" w:cs="宋体" w:hint="eastAsia"/>
          <w:bCs/>
          <w:szCs w:val="21"/>
        </w:rPr>
        <w:t>；</w:t>
      </w:r>
    </w:p>
    <w:p w:rsidR="00001CD8" w:rsidRDefault="005E5B88">
      <w:pPr>
        <w:pStyle w:val="a3"/>
        <w:tabs>
          <w:tab w:val="left" w:pos="1000"/>
        </w:tabs>
        <w:spacing w:line="400" w:lineRule="atLeast"/>
        <w:rPr>
          <w:rFonts w:ascii="宋体" w:eastAsia="宋体" w:hAnsi="宋体" w:cs="宋体"/>
          <w:bCs/>
          <w:szCs w:val="21"/>
        </w:rPr>
      </w:pPr>
      <w:r>
        <w:rPr>
          <w:rFonts w:ascii="宋体" w:eastAsia="宋体" w:hAnsi="宋体" w:cs="宋体" w:hint="eastAsia"/>
          <w:bCs/>
          <w:szCs w:val="21"/>
        </w:rPr>
        <w:t>3.</w:t>
      </w:r>
      <w:r>
        <w:rPr>
          <w:rFonts w:ascii="宋体" w:eastAsia="宋体" w:hAnsi="宋体" w:cs="宋体" w:hint="eastAsia"/>
          <w:b/>
          <w:szCs w:val="21"/>
          <w:u w:val="double"/>
        </w:rPr>
        <w:t>上述所有复印件均须加盖比选申请人公章</w:t>
      </w:r>
      <w:r>
        <w:rPr>
          <w:rFonts w:ascii="宋体" w:eastAsia="宋体" w:hAnsi="宋体" w:cs="宋体" w:hint="eastAsia"/>
          <w:bCs/>
          <w:szCs w:val="21"/>
        </w:rPr>
        <w:t>。</w:t>
      </w:r>
    </w:p>
    <w:p w:rsidR="00001CD8" w:rsidRDefault="00001CD8">
      <w:pPr>
        <w:pStyle w:val="aa"/>
        <w:spacing w:before="0" w:beforeAutospacing="0" w:after="0" w:afterAutospacing="0" w:line="480" w:lineRule="auto"/>
        <w:ind w:firstLine="640"/>
        <w:jc w:val="both"/>
      </w:pPr>
    </w:p>
    <w:p w:rsidR="00001CD8" w:rsidRDefault="00001CD8">
      <w:pPr>
        <w:pStyle w:val="aa"/>
        <w:spacing w:before="0" w:beforeAutospacing="0" w:after="0" w:afterAutospacing="0" w:line="480" w:lineRule="auto"/>
        <w:ind w:firstLine="640"/>
        <w:jc w:val="both"/>
      </w:pPr>
    </w:p>
    <w:p w:rsidR="00001CD8" w:rsidRDefault="005E5B88">
      <w:pPr>
        <w:pStyle w:val="aa"/>
        <w:shd w:val="clear" w:color="auto" w:fill="FFFFFF"/>
        <w:spacing w:before="0" w:beforeAutospacing="0" w:after="0" w:afterAutospacing="0" w:line="560" w:lineRule="atLeast"/>
        <w:ind w:right="474"/>
        <w:jc w:val="right"/>
      </w:pPr>
      <w:r>
        <w:rPr>
          <w:rFonts w:hint="eastAsia"/>
        </w:rPr>
        <w:t xml:space="preserve">   </w:t>
      </w:r>
      <w:r>
        <w:rPr>
          <w:rFonts w:hint="eastAsia"/>
        </w:rPr>
        <w:t>比选申请人：</w:t>
      </w:r>
      <w:del w:id="22" w:author="1saye" w:date="2024-06-19T10:10:00Z">
        <w:r>
          <w:rPr>
            <w:rFonts w:hint="eastAsia"/>
            <w:u w:val="single"/>
          </w:rPr>
          <w:delText> </w:delText>
        </w:r>
      </w:del>
      <w:r>
        <w:rPr>
          <w:rFonts w:hint="eastAsia"/>
          <w:u w:val="single"/>
        </w:rPr>
        <w:t xml:space="preserve"> </w:t>
      </w:r>
      <w:ins w:id="23" w:author="1saye" w:date="2024-06-19T10:10:00Z">
        <w:r>
          <w:rPr>
            <w:rFonts w:hint="eastAsia"/>
            <w:u w:val="single"/>
          </w:rPr>
          <w:t xml:space="preserve"> </w:t>
        </w:r>
      </w:ins>
      <w:r>
        <w:rPr>
          <w:rFonts w:hint="eastAsia"/>
          <w:u w:val="single"/>
        </w:rPr>
        <w:t xml:space="preserve">    </w:t>
      </w:r>
      <w:r>
        <w:rPr>
          <w:rFonts w:hint="eastAsia"/>
        </w:rPr>
        <w:t>（盖单位公章）</w:t>
      </w:r>
      <w:r>
        <w:rPr>
          <w:rFonts w:hint="eastAsia"/>
        </w:rPr>
        <w:t xml:space="preserve"> </w:t>
      </w:r>
    </w:p>
    <w:p w:rsidR="00001CD8" w:rsidRDefault="005E5B88">
      <w:pPr>
        <w:pStyle w:val="aa"/>
        <w:shd w:val="clear" w:color="auto" w:fill="FFFFFF"/>
        <w:spacing w:before="0" w:beforeAutospacing="0" w:after="0" w:afterAutospacing="0" w:line="560" w:lineRule="atLeast"/>
        <w:ind w:right="474"/>
        <w:jc w:val="right"/>
      </w:pPr>
      <w:r>
        <w:rPr>
          <w:rFonts w:hint="eastAsia"/>
        </w:rPr>
        <w:t xml:space="preserve">                    </w:t>
      </w:r>
      <w:r>
        <w:rPr>
          <w:rFonts w:hint="eastAsia"/>
        </w:rPr>
        <w:t>法定代表人或其委托代理人：</w:t>
      </w:r>
      <w:r>
        <w:rPr>
          <w:rFonts w:hint="eastAsia"/>
          <w:u w:val="single"/>
        </w:rPr>
        <w:t xml:space="preserve">      </w:t>
      </w:r>
      <w:r>
        <w:rPr>
          <w:rFonts w:hint="eastAsia"/>
        </w:rPr>
        <w:t>（签字或盖章）</w:t>
      </w:r>
      <w:r>
        <w:rPr>
          <w:rFonts w:hint="eastAsia"/>
        </w:rPr>
        <w:t xml:space="preserve"> </w:t>
      </w:r>
    </w:p>
    <w:p w:rsidR="00001CD8" w:rsidRDefault="005E5B88">
      <w:pPr>
        <w:pStyle w:val="aa"/>
        <w:shd w:val="clear" w:color="auto" w:fill="FFFFFF"/>
        <w:spacing w:before="0" w:beforeAutospacing="0" w:after="0" w:afterAutospacing="0" w:line="560" w:lineRule="atLeast"/>
        <w:ind w:right="474"/>
        <w:jc w:val="right"/>
      </w:pPr>
      <w:del w:id="24" w:author="1saye" w:date="2024-06-19T10:10:00Z">
        <w:r>
          <w:rPr>
            <w:rFonts w:hint="eastAsia"/>
          </w:rPr>
          <w:delText> </w:delText>
        </w:r>
      </w:del>
      <w:r>
        <w:rPr>
          <w:rFonts w:hint="eastAsia"/>
        </w:rPr>
        <w:t>日期：</w:t>
      </w:r>
      <w:ins w:id="25" w:author="1saye" w:date="2024-06-19T10:10:00Z">
        <w:r>
          <w:rPr>
            <w:rFonts w:hint="eastAsia"/>
          </w:rPr>
          <w:t xml:space="preserve">      </w:t>
        </w:r>
      </w:ins>
      <w:del w:id="26" w:author="1saye" w:date="2024-06-19T10:10:00Z">
        <w:r>
          <w:rPr>
            <w:rFonts w:hint="eastAsia"/>
          </w:rPr>
          <w:delText> </w:delText>
        </w:r>
        <w:r>
          <w:rPr>
            <w:rFonts w:hint="eastAsia"/>
            <w:u w:val="single"/>
          </w:rPr>
          <w:delText>  </w:delText>
        </w:r>
      </w:del>
      <w:r>
        <w:rPr>
          <w:rFonts w:hint="eastAsia"/>
        </w:rPr>
        <w:t>年</w:t>
      </w:r>
      <w:ins w:id="27" w:author="1saye" w:date="2024-06-19T10:10:00Z">
        <w:r>
          <w:rPr>
            <w:rFonts w:hint="eastAsia"/>
          </w:rPr>
          <w:t xml:space="preserve">    </w:t>
        </w:r>
      </w:ins>
      <w:del w:id="28" w:author="1saye" w:date="2024-06-19T10:10:00Z">
        <w:r>
          <w:rPr>
            <w:rFonts w:hint="eastAsia"/>
            <w:u w:val="single"/>
          </w:rPr>
          <w:delText>  </w:delText>
        </w:r>
      </w:del>
      <w:r>
        <w:rPr>
          <w:rFonts w:hint="eastAsia"/>
        </w:rPr>
        <w:t>月</w:t>
      </w:r>
      <w:ins w:id="29" w:author="1saye" w:date="2024-06-19T10:10:00Z">
        <w:r>
          <w:rPr>
            <w:rFonts w:hint="eastAsia"/>
          </w:rPr>
          <w:t xml:space="preserve">   </w:t>
        </w:r>
      </w:ins>
      <w:del w:id="30" w:author="1saye" w:date="2024-06-19T10:10:00Z">
        <w:r>
          <w:rPr>
            <w:rFonts w:hint="eastAsia"/>
            <w:u w:val="single"/>
          </w:rPr>
          <w:delText> </w:delText>
        </w:r>
      </w:del>
      <w:r>
        <w:rPr>
          <w:rFonts w:hint="eastAsia"/>
          <w:u w:val="single"/>
        </w:rPr>
        <w:t xml:space="preserve"> </w:t>
      </w:r>
      <w:r>
        <w:rPr>
          <w:rFonts w:hint="eastAsia"/>
        </w:rPr>
        <w:t>日</w:t>
      </w:r>
    </w:p>
    <w:p w:rsidR="00001CD8" w:rsidRDefault="00001CD8"/>
    <w:p w:rsidR="00001CD8" w:rsidRDefault="00001CD8">
      <w:pPr>
        <w:pStyle w:val="2"/>
      </w:pPr>
    </w:p>
    <w:p w:rsidR="00001CD8" w:rsidRDefault="00001CD8">
      <w:pPr>
        <w:pStyle w:val="2"/>
      </w:pPr>
    </w:p>
    <w:p w:rsidR="00001CD8" w:rsidRDefault="00001CD8">
      <w:pPr>
        <w:pStyle w:val="2"/>
        <w:rPr>
          <w:ins w:id="31" w:author="1saye" w:date="2024-06-19T10:16:00Z"/>
        </w:rPr>
      </w:pPr>
    </w:p>
    <w:p w:rsidR="00001CD8" w:rsidRDefault="00001CD8">
      <w:pPr>
        <w:pStyle w:val="2"/>
      </w:pPr>
    </w:p>
    <w:p w:rsidR="00001CD8" w:rsidDel="00F625AA" w:rsidRDefault="005E5B88" w:rsidP="00F625AA">
      <w:pPr>
        <w:pStyle w:val="200"/>
        <w:spacing w:beforeLines="100" w:before="312" w:afterLines="100" w:after="312" w:line="300" w:lineRule="auto"/>
        <w:jc w:val="left"/>
        <w:rPr>
          <w:ins w:id="32" w:author="1saye" w:date="2024-06-19T10:16:00Z"/>
          <w:del w:id="33" w:author="邓翼华" w:date="2024-07-12T17:29:00Z"/>
          <w:rFonts w:ascii="宋体" w:eastAsiaTheme="minorEastAsia" w:hAnsiTheme="minorHAnsi" w:cstheme="minorBidi"/>
          <w:b/>
          <w:sz w:val="24"/>
          <w:szCs w:val="24"/>
        </w:rPr>
        <w:pPrChange w:id="34" w:author="邓翼华" w:date="2024-07-12T17:29:00Z">
          <w:pPr>
            <w:pStyle w:val="200"/>
            <w:spacing w:beforeLines="100" w:before="312" w:afterLines="100" w:after="312" w:line="300" w:lineRule="auto"/>
            <w:jc w:val="left"/>
          </w:pPr>
        </w:pPrChange>
      </w:pPr>
      <w:ins w:id="35" w:author="1saye" w:date="2024-06-19T10:16:00Z">
        <w:del w:id="36" w:author="邓翼华" w:date="2024-07-12T17:29:00Z">
          <w:r w:rsidDel="00F625AA">
            <w:rPr>
              <w:rFonts w:ascii="宋体" w:eastAsiaTheme="minorEastAsia" w:hAnsiTheme="minorHAnsi" w:cstheme="minorBidi" w:hint="eastAsia"/>
              <w:b/>
              <w:sz w:val="24"/>
              <w:szCs w:val="24"/>
            </w:rPr>
            <w:delText>1-4.</w:delText>
          </w:r>
          <w:r w:rsidDel="00F625AA">
            <w:rPr>
              <w:rFonts w:ascii="宋体" w:eastAsiaTheme="minorEastAsia" w:hAnsiTheme="minorHAnsi" w:cstheme="minorBidi" w:hint="eastAsia"/>
              <w:b/>
              <w:sz w:val="24"/>
              <w:szCs w:val="24"/>
            </w:rPr>
            <w:delText>拟派其他专业造价人员表</w:delText>
          </w:r>
        </w:del>
      </w:ins>
    </w:p>
    <w:p w:rsidR="00001CD8" w:rsidDel="00F625AA" w:rsidRDefault="005E5B88" w:rsidP="00F625AA">
      <w:pPr>
        <w:pStyle w:val="aa"/>
        <w:shd w:val="clear" w:color="auto" w:fill="FFFFFF"/>
        <w:spacing w:beforeLines="100" w:before="312" w:beforeAutospacing="0" w:afterLines="100" w:after="312" w:afterAutospacing="0" w:line="300" w:lineRule="auto"/>
        <w:rPr>
          <w:ins w:id="37" w:author="1saye" w:date="2024-06-19T10:16:00Z"/>
          <w:del w:id="38" w:author="邓翼华" w:date="2024-07-12T17:29:00Z"/>
          <w:rFonts w:ascii="黑体" w:eastAsia="黑体" w:hAnsi="黑体" w:cs="黑体"/>
          <w:sz w:val="32"/>
          <w:szCs w:val="32"/>
          <w:shd w:val="clear" w:color="auto" w:fill="FFFFFF"/>
        </w:rPr>
        <w:pPrChange w:id="39" w:author="邓翼华" w:date="2024-07-12T17:29:00Z">
          <w:pPr>
            <w:pStyle w:val="aa"/>
            <w:shd w:val="clear" w:color="auto" w:fill="FFFFFF"/>
            <w:spacing w:beforeLines="50" w:before="156" w:beforeAutospacing="0" w:afterLines="50" w:after="156" w:afterAutospacing="0" w:line="580" w:lineRule="atLeast"/>
            <w:jc w:val="center"/>
          </w:pPr>
        </w:pPrChange>
      </w:pPr>
      <w:ins w:id="40" w:author="1saye" w:date="2024-06-19T10:16:00Z">
        <w:del w:id="41" w:author="邓翼华" w:date="2024-07-12T17:29:00Z">
          <w:r w:rsidDel="00F625AA">
            <w:rPr>
              <w:rFonts w:ascii="黑体" w:eastAsia="黑体" w:hAnsi="黑体" w:cs="黑体" w:hint="eastAsia"/>
              <w:sz w:val="32"/>
              <w:szCs w:val="32"/>
              <w:shd w:val="clear" w:color="auto" w:fill="FFFFFF"/>
            </w:rPr>
            <w:delText>拟派其他专业造价人员表</w:delText>
          </w:r>
        </w:del>
      </w:ins>
    </w:p>
    <w:tbl>
      <w:tblPr>
        <w:tblW w:w="0" w:type="auto"/>
        <w:jc w:val="center"/>
        <w:tblLook w:val="04A0" w:firstRow="1" w:lastRow="0" w:firstColumn="1" w:lastColumn="0" w:noHBand="0" w:noVBand="1"/>
      </w:tblPr>
      <w:tblGrid>
        <w:gridCol w:w="752"/>
        <w:gridCol w:w="1350"/>
        <w:gridCol w:w="2550"/>
        <w:gridCol w:w="1146"/>
        <w:gridCol w:w="1650"/>
        <w:gridCol w:w="1581"/>
      </w:tblGrid>
      <w:tr w:rsidR="00001CD8" w:rsidDel="00F625AA">
        <w:trPr>
          <w:trHeight w:val="798"/>
          <w:jc w:val="center"/>
          <w:ins w:id="42" w:author="1saye" w:date="2024-06-19T10:16:00Z"/>
          <w:del w:id="43" w:author="邓翼华" w:date="2024-07-12T17:29:00Z"/>
        </w:trPr>
        <w:tc>
          <w:tcPr>
            <w:tcW w:w="752"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44" w:author="1saye" w:date="2024-06-19T10:16:00Z"/>
                <w:del w:id="45" w:author="邓翼华" w:date="2024-07-12T17:29:00Z"/>
                <w:rFonts w:ascii="宋体" w:hAnsi="宋体" w:cs="宋体"/>
                <w:kern w:val="0"/>
                <w:sz w:val="24"/>
              </w:rPr>
              <w:pPrChange w:id="46" w:author="邓翼华" w:date="2024-07-12T17:29:00Z">
                <w:pPr>
                  <w:widowControl/>
                  <w:jc w:val="center"/>
                </w:pPr>
              </w:pPrChange>
            </w:pPr>
            <w:ins w:id="47" w:author="1saye" w:date="2024-06-19T10:16:00Z">
              <w:del w:id="48" w:author="邓翼华" w:date="2024-07-12T17:29:00Z">
                <w:r w:rsidDel="00F625AA">
                  <w:rPr>
                    <w:rFonts w:ascii="宋体" w:hAnsi="宋体" w:cs="宋体" w:hint="eastAsia"/>
                    <w:kern w:val="0"/>
                    <w:sz w:val="24"/>
                  </w:rPr>
                  <w:delText>序号</w:delText>
                </w:r>
              </w:del>
            </w:ins>
          </w:p>
        </w:tc>
        <w:tc>
          <w:tcPr>
            <w:tcW w:w="1350" w:type="dxa"/>
            <w:tcBorders>
              <w:top w:val="single" w:sz="4" w:space="0" w:color="auto"/>
              <w:left w:val="nil"/>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49" w:author="1saye" w:date="2024-06-19T10:16:00Z"/>
                <w:del w:id="50" w:author="邓翼华" w:date="2024-07-12T17:29:00Z"/>
                <w:rFonts w:ascii="宋体" w:hAnsi="宋体" w:cs="宋体"/>
                <w:kern w:val="0"/>
                <w:sz w:val="24"/>
              </w:rPr>
              <w:pPrChange w:id="51" w:author="邓翼华" w:date="2024-07-12T17:29:00Z">
                <w:pPr>
                  <w:widowControl/>
                  <w:jc w:val="center"/>
                </w:pPr>
              </w:pPrChange>
            </w:pPr>
            <w:ins w:id="52" w:author="1saye" w:date="2024-06-19T10:16:00Z">
              <w:del w:id="53" w:author="邓翼华" w:date="2024-07-12T17:29:00Z">
                <w:r w:rsidDel="00F625AA">
                  <w:rPr>
                    <w:rFonts w:ascii="宋体" w:hAnsi="宋体" w:cs="宋体" w:hint="eastAsia"/>
                    <w:kern w:val="0"/>
                    <w:sz w:val="24"/>
                  </w:rPr>
                  <w:delText>姓名</w:delText>
                </w:r>
              </w:del>
            </w:ins>
          </w:p>
        </w:tc>
        <w:tc>
          <w:tcPr>
            <w:tcW w:w="2550" w:type="dxa"/>
            <w:tcBorders>
              <w:top w:val="single" w:sz="4" w:space="0" w:color="auto"/>
              <w:left w:val="nil"/>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54" w:author="1saye" w:date="2024-06-19T10:16:00Z"/>
                <w:del w:id="55" w:author="邓翼华" w:date="2024-07-12T17:29:00Z"/>
                <w:rFonts w:ascii="宋体" w:hAnsi="宋体" w:cs="宋体"/>
                <w:kern w:val="0"/>
                <w:sz w:val="24"/>
              </w:rPr>
              <w:pPrChange w:id="56" w:author="邓翼华" w:date="2024-07-12T17:29:00Z">
                <w:pPr>
                  <w:widowControl/>
                  <w:jc w:val="center"/>
                </w:pPr>
              </w:pPrChange>
            </w:pPr>
            <w:ins w:id="57" w:author="1saye" w:date="2024-06-19T10:16:00Z">
              <w:del w:id="58" w:author="邓翼华" w:date="2024-07-12T17:29:00Z">
                <w:r w:rsidDel="00F625AA">
                  <w:rPr>
                    <w:rFonts w:ascii="宋体" w:hAnsi="宋体" w:cs="宋体" w:hint="eastAsia"/>
                    <w:kern w:val="0"/>
                    <w:sz w:val="24"/>
                  </w:rPr>
                  <w:delText>身份证号码</w:delText>
                </w:r>
              </w:del>
            </w:ins>
          </w:p>
        </w:tc>
        <w:tc>
          <w:tcPr>
            <w:tcW w:w="1146" w:type="dxa"/>
            <w:tcBorders>
              <w:top w:val="single" w:sz="4" w:space="0" w:color="auto"/>
              <w:left w:val="nil"/>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59" w:author="1saye" w:date="2024-06-19T10:16:00Z"/>
                <w:del w:id="60" w:author="邓翼华" w:date="2024-07-12T17:29:00Z"/>
                <w:rFonts w:ascii="宋体" w:hAnsi="宋体" w:cs="宋体"/>
                <w:kern w:val="0"/>
                <w:sz w:val="24"/>
              </w:rPr>
              <w:pPrChange w:id="61" w:author="邓翼华" w:date="2024-07-12T17:29:00Z">
                <w:pPr>
                  <w:widowControl/>
                  <w:jc w:val="center"/>
                </w:pPr>
              </w:pPrChange>
            </w:pPr>
            <w:ins w:id="62" w:author="1saye" w:date="2024-06-19T10:16:00Z">
              <w:del w:id="63" w:author="邓翼华" w:date="2024-07-12T17:29:00Z">
                <w:r w:rsidDel="00F625AA">
                  <w:rPr>
                    <w:rFonts w:ascii="宋体" w:hAnsi="宋体" w:cs="宋体" w:hint="eastAsia"/>
                    <w:kern w:val="0"/>
                    <w:sz w:val="24"/>
                  </w:rPr>
                  <w:delText>专业</w:delText>
                </w:r>
              </w:del>
            </w:ins>
          </w:p>
        </w:tc>
        <w:tc>
          <w:tcPr>
            <w:tcW w:w="1650"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64" w:author="1saye" w:date="2024-06-19T10:16:00Z"/>
                <w:del w:id="65" w:author="邓翼华" w:date="2024-07-12T17:29:00Z"/>
                <w:rFonts w:ascii="宋体" w:hAnsi="宋体" w:cs="宋体"/>
                <w:kern w:val="0"/>
                <w:sz w:val="24"/>
              </w:rPr>
              <w:pPrChange w:id="66" w:author="邓翼华" w:date="2024-07-12T17:29:00Z">
                <w:pPr>
                  <w:widowControl/>
                  <w:jc w:val="center"/>
                </w:pPr>
              </w:pPrChange>
            </w:pPr>
            <w:ins w:id="67" w:author="1saye" w:date="2024-06-19T10:16:00Z">
              <w:del w:id="68" w:author="邓翼华" w:date="2024-07-12T17:29:00Z">
                <w:r w:rsidDel="00F625AA">
                  <w:rPr>
                    <w:rFonts w:ascii="宋体" w:hAnsi="宋体" w:cs="宋体" w:hint="eastAsia"/>
                    <w:kern w:val="0"/>
                    <w:sz w:val="24"/>
                  </w:rPr>
                  <w:delText>证号</w:delText>
                </w:r>
              </w:del>
            </w:ins>
          </w:p>
        </w:tc>
        <w:tc>
          <w:tcPr>
            <w:tcW w:w="1581"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69" w:author="1saye" w:date="2024-06-19T10:16:00Z"/>
                <w:del w:id="70" w:author="邓翼华" w:date="2024-07-12T17:29:00Z"/>
                <w:rFonts w:ascii="宋体" w:hAnsi="宋体" w:cs="宋体"/>
                <w:kern w:val="0"/>
                <w:sz w:val="24"/>
              </w:rPr>
              <w:pPrChange w:id="71" w:author="邓翼华" w:date="2024-07-12T17:29:00Z">
                <w:pPr>
                  <w:widowControl/>
                  <w:jc w:val="center"/>
                </w:pPr>
              </w:pPrChange>
            </w:pPr>
            <w:ins w:id="72" w:author="1saye" w:date="2024-06-19T10:16:00Z">
              <w:del w:id="73" w:author="邓翼华" w:date="2024-07-12T17:29:00Z">
                <w:r w:rsidDel="00F625AA">
                  <w:rPr>
                    <w:rFonts w:ascii="宋体" w:hAnsi="宋体" w:cs="宋体" w:hint="eastAsia"/>
                    <w:kern w:val="0"/>
                    <w:sz w:val="24"/>
                  </w:rPr>
                  <w:delText>职称</w:delText>
                </w:r>
              </w:del>
            </w:ins>
          </w:p>
        </w:tc>
      </w:tr>
      <w:tr w:rsidR="00001CD8" w:rsidDel="00F625AA">
        <w:trPr>
          <w:trHeight w:val="499"/>
          <w:jc w:val="center"/>
          <w:ins w:id="74" w:author="1saye" w:date="2024-06-19T10:16:00Z"/>
          <w:del w:id="75" w:author="邓翼华" w:date="2024-07-12T17:29:00Z"/>
        </w:trPr>
        <w:tc>
          <w:tcPr>
            <w:tcW w:w="752" w:type="dxa"/>
            <w:tcBorders>
              <w:top w:val="nil"/>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76" w:author="1saye" w:date="2024-06-19T10:16:00Z"/>
                <w:del w:id="77" w:author="邓翼华" w:date="2024-07-12T17:29:00Z"/>
                <w:kern w:val="0"/>
                <w:sz w:val="24"/>
              </w:rPr>
              <w:pPrChange w:id="78" w:author="邓翼华" w:date="2024-07-12T17:29:00Z">
                <w:pPr>
                  <w:widowControl/>
                  <w:jc w:val="center"/>
                </w:pPr>
              </w:pPrChange>
            </w:pPr>
            <w:ins w:id="79" w:author="1saye" w:date="2024-06-19T10:16:00Z">
              <w:del w:id="80" w:author="邓翼华" w:date="2024-07-12T17:29:00Z">
                <w:r w:rsidDel="00F625AA">
                  <w:rPr>
                    <w:rFonts w:hint="eastAsia"/>
                    <w:kern w:val="0"/>
                    <w:sz w:val="24"/>
                  </w:rPr>
                  <w:delText>1</w:delText>
                </w:r>
              </w:del>
            </w:ins>
          </w:p>
        </w:tc>
        <w:tc>
          <w:tcPr>
            <w:tcW w:w="13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81" w:author="1saye" w:date="2024-06-19T10:16:00Z"/>
                <w:del w:id="82" w:author="邓翼华" w:date="2024-07-12T17:29:00Z"/>
                <w:kern w:val="0"/>
                <w:sz w:val="24"/>
              </w:rPr>
              <w:pPrChange w:id="83" w:author="邓翼华" w:date="2024-07-12T17:29:00Z">
                <w:pPr>
                  <w:widowControl/>
                  <w:jc w:val="center"/>
                </w:pPr>
              </w:pPrChange>
            </w:pPr>
          </w:p>
        </w:tc>
        <w:tc>
          <w:tcPr>
            <w:tcW w:w="25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84" w:author="1saye" w:date="2024-06-19T10:16:00Z"/>
                <w:del w:id="85" w:author="邓翼华" w:date="2024-07-12T17:29:00Z"/>
                <w:kern w:val="0"/>
                <w:sz w:val="24"/>
              </w:rPr>
              <w:pPrChange w:id="86" w:author="邓翼华" w:date="2024-07-12T17:29:00Z">
                <w:pPr>
                  <w:widowControl/>
                  <w:jc w:val="center"/>
                </w:pPr>
              </w:pPrChange>
            </w:pPr>
          </w:p>
        </w:tc>
        <w:tc>
          <w:tcPr>
            <w:tcW w:w="1146"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87" w:author="1saye" w:date="2024-06-19T10:16:00Z"/>
                <w:del w:id="88" w:author="邓翼华" w:date="2024-07-12T17:29:00Z"/>
                <w:kern w:val="0"/>
                <w:sz w:val="24"/>
              </w:rPr>
              <w:pPrChange w:id="89" w:author="邓翼华" w:date="2024-07-12T17:29:00Z">
                <w:pPr>
                  <w:widowControl/>
                  <w:jc w:val="center"/>
                </w:pPr>
              </w:pPrChange>
            </w:pPr>
          </w:p>
        </w:tc>
        <w:tc>
          <w:tcPr>
            <w:tcW w:w="1650"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90" w:author="1saye" w:date="2024-06-19T10:16:00Z"/>
                <w:del w:id="91" w:author="邓翼华" w:date="2024-07-12T17:29:00Z"/>
                <w:kern w:val="0"/>
                <w:sz w:val="24"/>
              </w:rPr>
              <w:pPrChange w:id="92" w:author="邓翼华" w:date="2024-07-12T17:29:00Z">
                <w:pPr>
                  <w:widowControl/>
                  <w:jc w:val="center"/>
                </w:pPr>
              </w:pPrChange>
            </w:pPr>
          </w:p>
        </w:tc>
        <w:tc>
          <w:tcPr>
            <w:tcW w:w="1581"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93" w:author="1saye" w:date="2024-06-19T10:16:00Z"/>
                <w:del w:id="94" w:author="邓翼华" w:date="2024-07-12T17:29:00Z"/>
                <w:kern w:val="0"/>
                <w:sz w:val="24"/>
              </w:rPr>
              <w:pPrChange w:id="95" w:author="邓翼华" w:date="2024-07-12T17:29:00Z">
                <w:pPr>
                  <w:widowControl/>
                  <w:jc w:val="center"/>
                </w:pPr>
              </w:pPrChange>
            </w:pPr>
          </w:p>
        </w:tc>
      </w:tr>
      <w:tr w:rsidR="00001CD8" w:rsidDel="00F625AA">
        <w:trPr>
          <w:trHeight w:val="499"/>
          <w:jc w:val="center"/>
          <w:ins w:id="96" w:author="1saye" w:date="2024-06-19T10:16:00Z"/>
          <w:del w:id="97" w:author="邓翼华" w:date="2024-07-12T17:29:00Z"/>
        </w:trPr>
        <w:tc>
          <w:tcPr>
            <w:tcW w:w="752" w:type="dxa"/>
            <w:tcBorders>
              <w:top w:val="nil"/>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98" w:author="1saye" w:date="2024-06-19T10:16:00Z"/>
                <w:del w:id="99" w:author="邓翼华" w:date="2024-07-12T17:29:00Z"/>
                <w:kern w:val="0"/>
                <w:sz w:val="24"/>
              </w:rPr>
              <w:pPrChange w:id="100" w:author="邓翼华" w:date="2024-07-12T17:29:00Z">
                <w:pPr>
                  <w:widowControl/>
                  <w:jc w:val="center"/>
                </w:pPr>
              </w:pPrChange>
            </w:pPr>
            <w:ins w:id="101" w:author="1saye" w:date="2024-06-19T10:16:00Z">
              <w:del w:id="102" w:author="邓翼华" w:date="2024-07-12T17:29:00Z">
                <w:r w:rsidDel="00F625AA">
                  <w:rPr>
                    <w:rFonts w:hint="eastAsia"/>
                    <w:kern w:val="0"/>
                    <w:sz w:val="24"/>
                  </w:rPr>
                  <w:delText>2</w:delText>
                </w:r>
              </w:del>
            </w:ins>
          </w:p>
        </w:tc>
        <w:tc>
          <w:tcPr>
            <w:tcW w:w="13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03" w:author="1saye" w:date="2024-06-19T10:16:00Z"/>
                <w:del w:id="104" w:author="邓翼华" w:date="2024-07-12T17:29:00Z"/>
                <w:kern w:val="0"/>
                <w:sz w:val="24"/>
              </w:rPr>
              <w:pPrChange w:id="105" w:author="邓翼华" w:date="2024-07-12T17:29:00Z">
                <w:pPr>
                  <w:widowControl/>
                  <w:jc w:val="center"/>
                </w:pPr>
              </w:pPrChange>
            </w:pPr>
          </w:p>
        </w:tc>
        <w:tc>
          <w:tcPr>
            <w:tcW w:w="25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06" w:author="1saye" w:date="2024-06-19T10:16:00Z"/>
                <w:del w:id="107" w:author="邓翼华" w:date="2024-07-12T17:29:00Z"/>
                <w:kern w:val="0"/>
                <w:sz w:val="24"/>
              </w:rPr>
              <w:pPrChange w:id="108" w:author="邓翼华" w:date="2024-07-12T17:29:00Z">
                <w:pPr>
                  <w:widowControl/>
                  <w:jc w:val="center"/>
                </w:pPr>
              </w:pPrChange>
            </w:pPr>
          </w:p>
        </w:tc>
        <w:tc>
          <w:tcPr>
            <w:tcW w:w="1146"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09" w:author="1saye" w:date="2024-06-19T10:16:00Z"/>
                <w:del w:id="110" w:author="邓翼华" w:date="2024-07-12T17:29:00Z"/>
                <w:kern w:val="0"/>
                <w:sz w:val="24"/>
              </w:rPr>
              <w:pPrChange w:id="111" w:author="邓翼华" w:date="2024-07-12T17:29:00Z">
                <w:pPr>
                  <w:widowControl/>
                  <w:jc w:val="center"/>
                </w:pPr>
              </w:pPrChange>
            </w:pPr>
          </w:p>
        </w:tc>
        <w:tc>
          <w:tcPr>
            <w:tcW w:w="1650"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12" w:author="1saye" w:date="2024-06-19T10:16:00Z"/>
                <w:del w:id="113" w:author="邓翼华" w:date="2024-07-12T17:29:00Z"/>
                <w:kern w:val="0"/>
                <w:sz w:val="24"/>
              </w:rPr>
              <w:pPrChange w:id="114" w:author="邓翼华" w:date="2024-07-12T17:29:00Z">
                <w:pPr>
                  <w:widowControl/>
                  <w:jc w:val="center"/>
                </w:pPr>
              </w:pPrChange>
            </w:pPr>
          </w:p>
        </w:tc>
        <w:tc>
          <w:tcPr>
            <w:tcW w:w="1581"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15" w:author="1saye" w:date="2024-06-19T10:16:00Z"/>
                <w:del w:id="116" w:author="邓翼华" w:date="2024-07-12T17:29:00Z"/>
                <w:kern w:val="0"/>
                <w:sz w:val="24"/>
              </w:rPr>
              <w:pPrChange w:id="117" w:author="邓翼华" w:date="2024-07-12T17:29:00Z">
                <w:pPr>
                  <w:widowControl/>
                  <w:jc w:val="center"/>
                </w:pPr>
              </w:pPrChange>
            </w:pPr>
          </w:p>
        </w:tc>
      </w:tr>
      <w:tr w:rsidR="00001CD8" w:rsidDel="00F625AA">
        <w:trPr>
          <w:trHeight w:val="499"/>
          <w:jc w:val="center"/>
          <w:ins w:id="118" w:author="1saye" w:date="2024-06-19T10:16:00Z"/>
          <w:del w:id="119" w:author="邓翼华" w:date="2024-07-12T17:29:00Z"/>
        </w:trPr>
        <w:tc>
          <w:tcPr>
            <w:tcW w:w="752" w:type="dxa"/>
            <w:tcBorders>
              <w:top w:val="nil"/>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120" w:author="1saye" w:date="2024-06-19T10:16:00Z"/>
                <w:del w:id="121" w:author="邓翼华" w:date="2024-07-12T17:29:00Z"/>
                <w:kern w:val="0"/>
                <w:sz w:val="24"/>
              </w:rPr>
              <w:pPrChange w:id="122" w:author="邓翼华" w:date="2024-07-12T17:29:00Z">
                <w:pPr>
                  <w:widowControl/>
                  <w:jc w:val="center"/>
                </w:pPr>
              </w:pPrChange>
            </w:pPr>
            <w:ins w:id="123" w:author="1saye" w:date="2024-06-19T10:16:00Z">
              <w:del w:id="124" w:author="邓翼华" w:date="2024-07-12T17:29:00Z">
                <w:r w:rsidDel="00F625AA">
                  <w:rPr>
                    <w:rFonts w:hint="eastAsia"/>
                    <w:kern w:val="0"/>
                    <w:sz w:val="24"/>
                  </w:rPr>
                  <w:delText>3</w:delText>
                </w:r>
              </w:del>
            </w:ins>
          </w:p>
        </w:tc>
        <w:tc>
          <w:tcPr>
            <w:tcW w:w="13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25" w:author="1saye" w:date="2024-06-19T10:16:00Z"/>
                <w:del w:id="126" w:author="邓翼华" w:date="2024-07-12T17:29:00Z"/>
                <w:kern w:val="0"/>
                <w:sz w:val="24"/>
              </w:rPr>
              <w:pPrChange w:id="127" w:author="邓翼华" w:date="2024-07-12T17:29:00Z">
                <w:pPr>
                  <w:widowControl/>
                  <w:jc w:val="center"/>
                </w:pPr>
              </w:pPrChange>
            </w:pPr>
          </w:p>
        </w:tc>
        <w:tc>
          <w:tcPr>
            <w:tcW w:w="2550"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28" w:author="1saye" w:date="2024-06-19T10:16:00Z"/>
                <w:del w:id="129" w:author="邓翼华" w:date="2024-07-12T17:29:00Z"/>
                <w:kern w:val="0"/>
                <w:sz w:val="24"/>
              </w:rPr>
              <w:pPrChange w:id="130" w:author="邓翼华" w:date="2024-07-12T17:29:00Z">
                <w:pPr>
                  <w:widowControl/>
                  <w:jc w:val="center"/>
                </w:pPr>
              </w:pPrChange>
            </w:pPr>
          </w:p>
        </w:tc>
        <w:tc>
          <w:tcPr>
            <w:tcW w:w="1146" w:type="dxa"/>
            <w:tcBorders>
              <w:top w:val="nil"/>
              <w:left w:val="nil"/>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31" w:author="1saye" w:date="2024-06-19T10:16:00Z"/>
                <w:del w:id="132" w:author="邓翼华" w:date="2024-07-12T17:29:00Z"/>
                <w:kern w:val="0"/>
                <w:sz w:val="24"/>
              </w:rPr>
              <w:pPrChange w:id="133" w:author="邓翼华" w:date="2024-07-12T17:29:00Z">
                <w:pPr>
                  <w:widowControl/>
                  <w:jc w:val="center"/>
                </w:pPr>
              </w:pPrChange>
            </w:pPr>
          </w:p>
        </w:tc>
        <w:tc>
          <w:tcPr>
            <w:tcW w:w="1650"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34" w:author="1saye" w:date="2024-06-19T10:16:00Z"/>
                <w:del w:id="135" w:author="邓翼华" w:date="2024-07-12T17:29:00Z"/>
                <w:kern w:val="0"/>
                <w:sz w:val="24"/>
              </w:rPr>
              <w:pPrChange w:id="136" w:author="邓翼华" w:date="2024-07-12T17:29:00Z">
                <w:pPr>
                  <w:widowControl/>
                  <w:jc w:val="center"/>
                </w:pPr>
              </w:pPrChange>
            </w:pPr>
          </w:p>
        </w:tc>
        <w:tc>
          <w:tcPr>
            <w:tcW w:w="1581" w:type="dxa"/>
            <w:tcBorders>
              <w:top w:val="nil"/>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37" w:author="1saye" w:date="2024-06-19T10:16:00Z"/>
                <w:del w:id="138" w:author="邓翼华" w:date="2024-07-12T17:29:00Z"/>
                <w:kern w:val="0"/>
                <w:sz w:val="24"/>
              </w:rPr>
              <w:pPrChange w:id="139" w:author="邓翼华" w:date="2024-07-12T17:29:00Z">
                <w:pPr>
                  <w:widowControl/>
                  <w:jc w:val="center"/>
                </w:pPr>
              </w:pPrChange>
            </w:pPr>
          </w:p>
        </w:tc>
      </w:tr>
      <w:tr w:rsidR="00001CD8" w:rsidDel="00F625AA">
        <w:trPr>
          <w:trHeight w:val="499"/>
          <w:jc w:val="center"/>
          <w:ins w:id="140" w:author="1saye" w:date="2024-06-19T10:16:00Z"/>
          <w:del w:id="141" w:author="邓翼华" w:date="2024-07-12T17:29:00Z"/>
        </w:trPr>
        <w:tc>
          <w:tcPr>
            <w:tcW w:w="752"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142" w:author="1saye" w:date="2024-06-19T10:16:00Z"/>
                <w:del w:id="143" w:author="邓翼华" w:date="2024-07-12T17:29:00Z"/>
                <w:kern w:val="0"/>
                <w:sz w:val="24"/>
              </w:rPr>
              <w:pPrChange w:id="144" w:author="邓翼华" w:date="2024-07-12T17:29:00Z">
                <w:pPr>
                  <w:widowControl/>
                  <w:jc w:val="center"/>
                </w:pPr>
              </w:pPrChange>
            </w:pPr>
            <w:ins w:id="145" w:author="1saye" w:date="2024-06-19T10:16:00Z">
              <w:del w:id="146" w:author="邓翼华" w:date="2024-07-12T17:29:00Z">
                <w:r w:rsidDel="00F625AA">
                  <w:rPr>
                    <w:rFonts w:hint="eastAsia"/>
                    <w:kern w:val="0"/>
                    <w:sz w:val="24"/>
                  </w:rPr>
                  <w:delText>4</w:delText>
                </w:r>
              </w:del>
            </w:ins>
          </w:p>
        </w:tc>
        <w:tc>
          <w:tcPr>
            <w:tcW w:w="13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47" w:author="1saye" w:date="2024-06-19T10:16:00Z"/>
                <w:del w:id="148" w:author="邓翼华" w:date="2024-07-12T17:29:00Z"/>
                <w:kern w:val="0"/>
                <w:sz w:val="24"/>
              </w:rPr>
              <w:pPrChange w:id="149" w:author="邓翼华" w:date="2024-07-12T17:29:00Z">
                <w:pPr>
                  <w:widowControl/>
                  <w:jc w:val="center"/>
                </w:pPr>
              </w:pPrChange>
            </w:pPr>
          </w:p>
        </w:tc>
        <w:tc>
          <w:tcPr>
            <w:tcW w:w="25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50" w:author="1saye" w:date="2024-06-19T10:16:00Z"/>
                <w:del w:id="151" w:author="邓翼华" w:date="2024-07-12T17:29:00Z"/>
                <w:kern w:val="0"/>
                <w:sz w:val="24"/>
              </w:rPr>
              <w:pPrChange w:id="152" w:author="邓翼华" w:date="2024-07-12T17:29:00Z">
                <w:pPr>
                  <w:widowControl/>
                  <w:jc w:val="center"/>
                </w:pPr>
              </w:pPrChange>
            </w:pPr>
          </w:p>
        </w:tc>
        <w:tc>
          <w:tcPr>
            <w:tcW w:w="1146"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53" w:author="1saye" w:date="2024-06-19T10:16:00Z"/>
                <w:del w:id="154" w:author="邓翼华" w:date="2024-07-12T17:29:00Z"/>
                <w:kern w:val="0"/>
                <w:sz w:val="24"/>
              </w:rPr>
              <w:pPrChange w:id="155" w:author="邓翼华" w:date="2024-07-12T17:29:00Z">
                <w:pPr>
                  <w:widowControl/>
                  <w:jc w:val="center"/>
                </w:pPr>
              </w:pPrChange>
            </w:pPr>
          </w:p>
        </w:tc>
        <w:tc>
          <w:tcPr>
            <w:tcW w:w="16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56" w:author="1saye" w:date="2024-06-19T10:16:00Z"/>
                <w:del w:id="157" w:author="邓翼华" w:date="2024-07-12T17:29:00Z"/>
                <w:kern w:val="0"/>
                <w:sz w:val="24"/>
              </w:rPr>
              <w:pPrChange w:id="158" w:author="邓翼华" w:date="2024-07-12T17:29:00Z">
                <w:pPr>
                  <w:widowControl/>
                  <w:jc w:val="center"/>
                </w:pPr>
              </w:pPrChange>
            </w:pPr>
          </w:p>
        </w:tc>
        <w:tc>
          <w:tcPr>
            <w:tcW w:w="1581"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59" w:author="1saye" w:date="2024-06-19T10:16:00Z"/>
                <w:del w:id="160" w:author="邓翼华" w:date="2024-07-12T17:29:00Z"/>
                <w:kern w:val="0"/>
                <w:sz w:val="24"/>
              </w:rPr>
              <w:pPrChange w:id="161" w:author="邓翼华" w:date="2024-07-12T17:29:00Z">
                <w:pPr>
                  <w:widowControl/>
                  <w:jc w:val="center"/>
                </w:pPr>
              </w:pPrChange>
            </w:pPr>
          </w:p>
        </w:tc>
      </w:tr>
      <w:tr w:rsidR="00001CD8" w:rsidDel="00F625AA">
        <w:trPr>
          <w:trHeight w:val="499"/>
          <w:jc w:val="center"/>
          <w:ins w:id="162" w:author="1saye" w:date="2024-06-19T10:16:00Z"/>
          <w:del w:id="163" w:author="邓翼华" w:date="2024-07-12T17:29:00Z"/>
        </w:trPr>
        <w:tc>
          <w:tcPr>
            <w:tcW w:w="752"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164" w:author="1saye" w:date="2024-06-19T10:16:00Z"/>
                <w:del w:id="165" w:author="邓翼华" w:date="2024-07-12T17:29:00Z"/>
                <w:kern w:val="0"/>
                <w:sz w:val="24"/>
              </w:rPr>
              <w:pPrChange w:id="166" w:author="邓翼华" w:date="2024-07-12T17:29:00Z">
                <w:pPr>
                  <w:widowControl/>
                  <w:jc w:val="center"/>
                </w:pPr>
              </w:pPrChange>
            </w:pPr>
            <w:ins w:id="167" w:author="1saye" w:date="2024-06-19T10:16:00Z">
              <w:del w:id="168" w:author="邓翼华" w:date="2024-07-12T17:29:00Z">
                <w:r w:rsidDel="00F625AA">
                  <w:rPr>
                    <w:rFonts w:hint="eastAsia"/>
                    <w:kern w:val="0"/>
                    <w:sz w:val="24"/>
                  </w:rPr>
                  <w:delText>5</w:delText>
                </w:r>
              </w:del>
            </w:ins>
          </w:p>
        </w:tc>
        <w:tc>
          <w:tcPr>
            <w:tcW w:w="13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69" w:author="1saye" w:date="2024-06-19T10:16:00Z"/>
                <w:del w:id="170" w:author="邓翼华" w:date="2024-07-12T17:29:00Z"/>
                <w:kern w:val="0"/>
                <w:sz w:val="24"/>
              </w:rPr>
              <w:pPrChange w:id="171" w:author="邓翼华" w:date="2024-07-12T17:29:00Z">
                <w:pPr>
                  <w:widowControl/>
                  <w:jc w:val="center"/>
                </w:pPr>
              </w:pPrChange>
            </w:pPr>
          </w:p>
        </w:tc>
        <w:tc>
          <w:tcPr>
            <w:tcW w:w="25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72" w:author="1saye" w:date="2024-06-19T10:16:00Z"/>
                <w:del w:id="173" w:author="邓翼华" w:date="2024-07-12T17:29:00Z"/>
                <w:kern w:val="0"/>
                <w:sz w:val="24"/>
              </w:rPr>
              <w:pPrChange w:id="174" w:author="邓翼华" w:date="2024-07-12T17:29:00Z">
                <w:pPr>
                  <w:widowControl/>
                  <w:jc w:val="center"/>
                </w:pPr>
              </w:pPrChange>
            </w:pPr>
          </w:p>
        </w:tc>
        <w:tc>
          <w:tcPr>
            <w:tcW w:w="1146"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75" w:author="1saye" w:date="2024-06-19T10:16:00Z"/>
                <w:del w:id="176" w:author="邓翼华" w:date="2024-07-12T17:29:00Z"/>
                <w:kern w:val="0"/>
                <w:sz w:val="24"/>
              </w:rPr>
              <w:pPrChange w:id="177" w:author="邓翼华" w:date="2024-07-12T17:29:00Z">
                <w:pPr>
                  <w:widowControl/>
                  <w:jc w:val="center"/>
                </w:pPr>
              </w:pPrChange>
            </w:pPr>
          </w:p>
        </w:tc>
        <w:tc>
          <w:tcPr>
            <w:tcW w:w="16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78" w:author="1saye" w:date="2024-06-19T10:16:00Z"/>
                <w:del w:id="179" w:author="邓翼华" w:date="2024-07-12T17:29:00Z"/>
                <w:kern w:val="0"/>
                <w:sz w:val="24"/>
              </w:rPr>
              <w:pPrChange w:id="180" w:author="邓翼华" w:date="2024-07-12T17:29:00Z">
                <w:pPr>
                  <w:widowControl/>
                  <w:jc w:val="center"/>
                </w:pPr>
              </w:pPrChange>
            </w:pPr>
          </w:p>
        </w:tc>
        <w:tc>
          <w:tcPr>
            <w:tcW w:w="1581"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81" w:author="1saye" w:date="2024-06-19T10:16:00Z"/>
                <w:del w:id="182" w:author="邓翼华" w:date="2024-07-12T17:29:00Z"/>
                <w:kern w:val="0"/>
                <w:sz w:val="24"/>
              </w:rPr>
              <w:pPrChange w:id="183" w:author="邓翼华" w:date="2024-07-12T17:29:00Z">
                <w:pPr>
                  <w:widowControl/>
                  <w:jc w:val="center"/>
                </w:pPr>
              </w:pPrChange>
            </w:pPr>
          </w:p>
        </w:tc>
      </w:tr>
      <w:tr w:rsidR="00001CD8" w:rsidDel="00F625AA">
        <w:trPr>
          <w:trHeight w:val="499"/>
          <w:jc w:val="center"/>
          <w:ins w:id="184" w:author="1saye" w:date="2024-06-19T10:16:00Z"/>
          <w:del w:id="185" w:author="邓翼华" w:date="2024-07-12T17:29:00Z"/>
        </w:trPr>
        <w:tc>
          <w:tcPr>
            <w:tcW w:w="752"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186" w:author="1saye" w:date="2024-06-19T10:16:00Z"/>
                <w:del w:id="187" w:author="邓翼华" w:date="2024-07-12T17:29:00Z"/>
                <w:kern w:val="0"/>
                <w:sz w:val="24"/>
              </w:rPr>
              <w:pPrChange w:id="188" w:author="邓翼华" w:date="2024-07-12T17:29:00Z">
                <w:pPr>
                  <w:widowControl/>
                  <w:jc w:val="center"/>
                </w:pPr>
              </w:pPrChange>
            </w:pPr>
            <w:ins w:id="189" w:author="1saye" w:date="2024-06-19T10:16:00Z">
              <w:del w:id="190" w:author="邓翼华" w:date="2024-07-12T17:29:00Z">
                <w:r w:rsidDel="00F625AA">
                  <w:rPr>
                    <w:rFonts w:hint="eastAsia"/>
                    <w:kern w:val="0"/>
                    <w:sz w:val="24"/>
                  </w:rPr>
                  <w:delText>6</w:delText>
                </w:r>
              </w:del>
            </w:ins>
          </w:p>
        </w:tc>
        <w:tc>
          <w:tcPr>
            <w:tcW w:w="13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91" w:author="1saye" w:date="2024-06-19T10:16:00Z"/>
                <w:del w:id="192" w:author="邓翼华" w:date="2024-07-12T17:29:00Z"/>
                <w:kern w:val="0"/>
                <w:sz w:val="24"/>
              </w:rPr>
              <w:pPrChange w:id="193" w:author="邓翼华" w:date="2024-07-12T17:29:00Z">
                <w:pPr>
                  <w:widowControl/>
                  <w:jc w:val="center"/>
                </w:pPr>
              </w:pPrChange>
            </w:pPr>
          </w:p>
        </w:tc>
        <w:tc>
          <w:tcPr>
            <w:tcW w:w="25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94" w:author="1saye" w:date="2024-06-19T10:16:00Z"/>
                <w:del w:id="195" w:author="邓翼华" w:date="2024-07-12T17:29:00Z"/>
                <w:kern w:val="0"/>
                <w:sz w:val="24"/>
              </w:rPr>
              <w:pPrChange w:id="196" w:author="邓翼华" w:date="2024-07-12T17:29:00Z">
                <w:pPr>
                  <w:widowControl/>
                  <w:jc w:val="center"/>
                </w:pPr>
              </w:pPrChange>
            </w:pPr>
          </w:p>
        </w:tc>
        <w:tc>
          <w:tcPr>
            <w:tcW w:w="1146"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197" w:author="1saye" w:date="2024-06-19T10:16:00Z"/>
                <w:del w:id="198" w:author="邓翼华" w:date="2024-07-12T17:29:00Z"/>
                <w:kern w:val="0"/>
                <w:sz w:val="24"/>
              </w:rPr>
              <w:pPrChange w:id="199" w:author="邓翼华" w:date="2024-07-12T17:29:00Z">
                <w:pPr>
                  <w:widowControl/>
                  <w:jc w:val="center"/>
                </w:pPr>
              </w:pPrChange>
            </w:pPr>
          </w:p>
        </w:tc>
        <w:tc>
          <w:tcPr>
            <w:tcW w:w="16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00" w:author="1saye" w:date="2024-06-19T10:16:00Z"/>
                <w:del w:id="201" w:author="邓翼华" w:date="2024-07-12T17:29:00Z"/>
                <w:kern w:val="0"/>
                <w:sz w:val="24"/>
              </w:rPr>
              <w:pPrChange w:id="202" w:author="邓翼华" w:date="2024-07-12T17:29:00Z">
                <w:pPr>
                  <w:widowControl/>
                  <w:jc w:val="center"/>
                </w:pPr>
              </w:pPrChange>
            </w:pPr>
          </w:p>
        </w:tc>
        <w:tc>
          <w:tcPr>
            <w:tcW w:w="1581"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03" w:author="1saye" w:date="2024-06-19T10:16:00Z"/>
                <w:del w:id="204" w:author="邓翼华" w:date="2024-07-12T17:29:00Z"/>
                <w:kern w:val="0"/>
                <w:sz w:val="24"/>
              </w:rPr>
              <w:pPrChange w:id="205" w:author="邓翼华" w:date="2024-07-12T17:29:00Z">
                <w:pPr>
                  <w:widowControl/>
                  <w:jc w:val="center"/>
                </w:pPr>
              </w:pPrChange>
            </w:pPr>
          </w:p>
        </w:tc>
      </w:tr>
      <w:tr w:rsidR="00001CD8" w:rsidDel="00F625AA">
        <w:trPr>
          <w:trHeight w:val="499"/>
          <w:jc w:val="center"/>
          <w:ins w:id="206" w:author="1saye" w:date="2024-06-19T10:16:00Z"/>
          <w:del w:id="207" w:author="邓翼华" w:date="2024-07-12T17:29:00Z"/>
        </w:trPr>
        <w:tc>
          <w:tcPr>
            <w:tcW w:w="752" w:type="dxa"/>
            <w:tcBorders>
              <w:top w:val="single" w:sz="4" w:space="0" w:color="auto"/>
              <w:left w:val="single" w:sz="4" w:space="0" w:color="auto"/>
              <w:bottom w:val="single" w:sz="4" w:space="0" w:color="auto"/>
              <w:right w:val="single" w:sz="4" w:space="0" w:color="auto"/>
            </w:tcBorders>
            <w:vAlign w:val="center"/>
          </w:tcPr>
          <w:p w:rsidR="00001CD8" w:rsidDel="00F625AA" w:rsidRDefault="005E5B88" w:rsidP="00F625AA">
            <w:pPr>
              <w:widowControl/>
              <w:spacing w:beforeLines="100" w:before="312" w:afterLines="100" w:after="312" w:line="300" w:lineRule="auto"/>
              <w:jc w:val="left"/>
              <w:rPr>
                <w:ins w:id="208" w:author="1saye" w:date="2024-06-19T10:16:00Z"/>
                <w:del w:id="209" w:author="邓翼华" w:date="2024-07-12T17:29:00Z"/>
                <w:kern w:val="0"/>
                <w:sz w:val="24"/>
              </w:rPr>
              <w:pPrChange w:id="210" w:author="邓翼华" w:date="2024-07-12T17:29:00Z">
                <w:pPr>
                  <w:widowControl/>
                  <w:jc w:val="center"/>
                </w:pPr>
              </w:pPrChange>
            </w:pPr>
            <w:ins w:id="211" w:author="1saye" w:date="2024-06-19T10:16:00Z">
              <w:del w:id="212" w:author="邓翼华" w:date="2024-07-12T17:29:00Z">
                <w:r w:rsidDel="00F625AA">
                  <w:rPr>
                    <w:rFonts w:hint="eastAsia"/>
                    <w:kern w:val="0"/>
                    <w:sz w:val="24"/>
                  </w:rPr>
                  <w:delText>7</w:delText>
                </w:r>
              </w:del>
            </w:ins>
          </w:p>
        </w:tc>
        <w:tc>
          <w:tcPr>
            <w:tcW w:w="13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13" w:author="1saye" w:date="2024-06-19T10:16:00Z"/>
                <w:del w:id="214" w:author="邓翼华" w:date="2024-07-12T17:29:00Z"/>
                <w:kern w:val="0"/>
                <w:sz w:val="24"/>
              </w:rPr>
              <w:pPrChange w:id="215" w:author="邓翼华" w:date="2024-07-12T17:29:00Z">
                <w:pPr>
                  <w:widowControl/>
                  <w:jc w:val="center"/>
                </w:pPr>
              </w:pPrChange>
            </w:pPr>
          </w:p>
        </w:tc>
        <w:tc>
          <w:tcPr>
            <w:tcW w:w="25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16" w:author="1saye" w:date="2024-06-19T10:16:00Z"/>
                <w:del w:id="217" w:author="邓翼华" w:date="2024-07-12T17:29:00Z"/>
                <w:kern w:val="0"/>
                <w:sz w:val="24"/>
              </w:rPr>
              <w:pPrChange w:id="218" w:author="邓翼华" w:date="2024-07-12T17:29:00Z">
                <w:pPr>
                  <w:widowControl/>
                  <w:jc w:val="center"/>
                </w:pPr>
              </w:pPrChange>
            </w:pPr>
          </w:p>
        </w:tc>
        <w:tc>
          <w:tcPr>
            <w:tcW w:w="1146"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19" w:author="1saye" w:date="2024-06-19T10:16:00Z"/>
                <w:del w:id="220" w:author="邓翼华" w:date="2024-07-12T17:29:00Z"/>
                <w:kern w:val="0"/>
                <w:sz w:val="24"/>
              </w:rPr>
              <w:pPrChange w:id="221" w:author="邓翼华" w:date="2024-07-12T17:29:00Z">
                <w:pPr>
                  <w:widowControl/>
                  <w:jc w:val="center"/>
                </w:pPr>
              </w:pPrChange>
            </w:pPr>
          </w:p>
        </w:tc>
        <w:tc>
          <w:tcPr>
            <w:tcW w:w="1650"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22" w:author="1saye" w:date="2024-06-19T10:16:00Z"/>
                <w:del w:id="223" w:author="邓翼华" w:date="2024-07-12T17:29:00Z"/>
                <w:kern w:val="0"/>
                <w:sz w:val="24"/>
              </w:rPr>
              <w:pPrChange w:id="224" w:author="邓翼华" w:date="2024-07-12T17:29:00Z">
                <w:pPr>
                  <w:widowControl/>
                  <w:jc w:val="center"/>
                </w:pPr>
              </w:pPrChange>
            </w:pPr>
          </w:p>
        </w:tc>
        <w:tc>
          <w:tcPr>
            <w:tcW w:w="1581" w:type="dxa"/>
            <w:tcBorders>
              <w:top w:val="single" w:sz="4" w:space="0" w:color="auto"/>
              <w:left w:val="single" w:sz="4" w:space="0" w:color="auto"/>
              <w:bottom w:val="single" w:sz="4" w:space="0" w:color="auto"/>
              <w:right w:val="single" w:sz="4" w:space="0" w:color="auto"/>
            </w:tcBorders>
            <w:vAlign w:val="center"/>
          </w:tcPr>
          <w:p w:rsidR="00001CD8" w:rsidDel="00F625AA" w:rsidRDefault="00001CD8" w:rsidP="00F625AA">
            <w:pPr>
              <w:widowControl/>
              <w:spacing w:beforeLines="100" w:before="312" w:afterLines="100" w:after="312" w:line="300" w:lineRule="auto"/>
              <w:jc w:val="left"/>
              <w:rPr>
                <w:ins w:id="225" w:author="1saye" w:date="2024-06-19T10:16:00Z"/>
                <w:del w:id="226" w:author="邓翼华" w:date="2024-07-12T17:29:00Z"/>
                <w:kern w:val="0"/>
                <w:sz w:val="24"/>
              </w:rPr>
              <w:pPrChange w:id="227" w:author="邓翼华" w:date="2024-07-12T17:29:00Z">
                <w:pPr>
                  <w:widowControl/>
                  <w:jc w:val="center"/>
                </w:pPr>
              </w:pPrChange>
            </w:pPr>
          </w:p>
        </w:tc>
      </w:tr>
    </w:tbl>
    <w:p w:rsidR="00001CD8" w:rsidDel="00F625AA" w:rsidRDefault="00001CD8" w:rsidP="00F625AA">
      <w:pPr>
        <w:pStyle w:val="a3"/>
        <w:tabs>
          <w:tab w:val="left" w:pos="1000"/>
        </w:tabs>
        <w:spacing w:beforeLines="100" w:before="312" w:afterLines="100" w:after="312" w:line="300" w:lineRule="auto"/>
        <w:ind w:firstLine="0"/>
        <w:jc w:val="left"/>
        <w:rPr>
          <w:ins w:id="228" w:author="1saye" w:date="2024-06-19T10:16:00Z"/>
          <w:del w:id="229" w:author="邓翼华" w:date="2024-07-12T17:29:00Z"/>
          <w:rFonts w:ascii="宋体" w:eastAsia="宋体" w:hAnsi="宋体" w:cs="宋体" w:hint="eastAsia"/>
          <w:b/>
          <w:szCs w:val="21"/>
        </w:rPr>
        <w:pPrChange w:id="230" w:author="邓翼华" w:date="2024-07-12T17:29:00Z">
          <w:pPr>
            <w:pStyle w:val="a3"/>
            <w:tabs>
              <w:tab w:val="left" w:pos="1000"/>
            </w:tabs>
            <w:spacing w:line="400" w:lineRule="atLeast"/>
            <w:ind w:firstLine="0"/>
          </w:pPr>
        </w:pPrChange>
      </w:pPr>
      <w:bookmarkStart w:id="231" w:name="_GoBack"/>
      <w:bookmarkEnd w:id="231"/>
    </w:p>
    <w:p w:rsidR="00001CD8" w:rsidDel="00F625AA" w:rsidRDefault="005E5B88" w:rsidP="00F625AA">
      <w:pPr>
        <w:pStyle w:val="a3"/>
        <w:tabs>
          <w:tab w:val="left" w:pos="1000"/>
        </w:tabs>
        <w:spacing w:beforeLines="100" w:before="312" w:afterLines="100" w:after="312" w:line="300" w:lineRule="auto"/>
        <w:ind w:firstLineChars="100" w:firstLine="211"/>
        <w:jc w:val="left"/>
        <w:rPr>
          <w:ins w:id="232" w:author="1saye" w:date="2024-06-19T10:16:00Z"/>
          <w:del w:id="233" w:author="邓翼华" w:date="2024-07-12T17:29:00Z"/>
          <w:rFonts w:ascii="宋体" w:eastAsia="宋体" w:hAnsi="宋体" w:cs="宋体"/>
          <w:b/>
          <w:szCs w:val="21"/>
        </w:rPr>
        <w:pPrChange w:id="234" w:author="邓翼华" w:date="2024-07-12T17:29:00Z">
          <w:pPr>
            <w:pStyle w:val="a3"/>
            <w:tabs>
              <w:tab w:val="left" w:pos="1000"/>
            </w:tabs>
            <w:spacing w:line="400" w:lineRule="atLeast"/>
            <w:ind w:firstLineChars="100" w:firstLine="211"/>
          </w:pPr>
        </w:pPrChange>
      </w:pPr>
      <w:ins w:id="235" w:author="1saye" w:date="2024-06-19T10:16:00Z">
        <w:del w:id="236" w:author="邓翼华" w:date="2024-07-12T17:29:00Z">
          <w:r w:rsidDel="00F625AA">
            <w:rPr>
              <w:rFonts w:ascii="宋体" w:eastAsia="宋体" w:hAnsi="宋体" w:cs="宋体" w:hint="eastAsia"/>
              <w:b/>
              <w:szCs w:val="21"/>
            </w:rPr>
            <w:delText>注：</w:delText>
          </w:r>
        </w:del>
      </w:ins>
    </w:p>
    <w:p w:rsidR="00001CD8" w:rsidDel="00F625AA" w:rsidRDefault="005E5B88" w:rsidP="00F625AA">
      <w:pPr>
        <w:pStyle w:val="a3"/>
        <w:tabs>
          <w:tab w:val="left" w:pos="1000"/>
        </w:tabs>
        <w:spacing w:beforeLines="100" w:before="312" w:afterLines="100" w:after="312" w:line="300" w:lineRule="auto"/>
        <w:jc w:val="left"/>
        <w:rPr>
          <w:ins w:id="237" w:author="1saye" w:date="2024-06-19T10:16:00Z"/>
          <w:del w:id="238" w:author="邓翼华" w:date="2024-07-12T17:29:00Z"/>
          <w:rFonts w:ascii="宋体" w:eastAsia="宋体" w:hAnsi="宋体" w:cs="宋体"/>
          <w:b/>
          <w:szCs w:val="21"/>
          <w:u w:val="double"/>
        </w:rPr>
        <w:pPrChange w:id="239" w:author="邓翼华" w:date="2024-07-12T17:29:00Z">
          <w:pPr>
            <w:pStyle w:val="a3"/>
            <w:tabs>
              <w:tab w:val="left" w:pos="1000"/>
            </w:tabs>
            <w:spacing w:line="400" w:lineRule="atLeast"/>
          </w:pPr>
        </w:pPrChange>
      </w:pPr>
      <w:ins w:id="240" w:author="1saye" w:date="2024-06-19T10:16:00Z">
        <w:del w:id="241" w:author="邓翼华" w:date="2024-07-12T17:29:00Z">
          <w:r w:rsidDel="00F625AA">
            <w:rPr>
              <w:rFonts w:ascii="宋体" w:eastAsia="宋体" w:hAnsi="宋体" w:cs="宋体" w:hint="eastAsia"/>
              <w:b/>
              <w:szCs w:val="21"/>
            </w:rPr>
            <w:delText>1.</w:delText>
          </w:r>
          <w:r w:rsidDel="00F625AA">
            <w:rPr>
              <w:rFonts w:ascii="宋体" w:eastAsia="宋体" w:hAnsi="宋体" w:cs="宋体" w:hint="eastAsia"/>
              <w:b/>
              <w:szCs w:val="21"/>
              <w:u w:val="double"/>
            </w:rPr>
            <w:delText>须随同本简历表附上：其他专业造价人员身份证、一级注册造价工程师证书（其中，土建专业、安装专业各</w:delText>
          </w:r>
          <w:r w:rsidDel="00F625AA">
            <w:rPr>
              <w:rFonts w:ascii="宋体" w:eastAsia="宋体" w:hAnsi="宋体" w:cs="宋体" w:hint="eastAsia"/>
              <w:b/>
              <w:szCs w:val="21"/>
              <w:u w:val="double"/>
            </w:rPr>
            <w:delText>1</w:delText>
          </w:r>
          <w:r w:rsidDel="00F625AA">
            <w:rPr>
              <w:rFonts w:ascii="宋体" w:eastAsia="宋体" w:hAnsi="宋体" w:cs="宋体" w:hint="eastAsia"/>
              <w:b/>
              <w:szCs w:val="21"/>
              <w:u w:val="double"/>
            </w:rPr>
            <w:delText>名）复印件</w:delText>
          </w:r>
          <w:r w:rsidDel="00F625AA">
            <w:rPr>
              <w:rFonts w:ascii="宋体" w:eastAsia="宋体" w:hAnsi="宋体" w:cs="宋体" w:hint="eastAsia"/>
              <w:b/>
              <w:szCs w:val="21"/>
            </w:rPr>
            <w:delText>；</w:delText>
          </w:r>
        </w:del>
      </w:ins>
    </w:p>
    <w:p w:rsidR="00001CD8" w:rsidDel="00F625AA" w:rsidRDefault="005E5B88" w:rsidP="00F625AA">
      <w:pPr>
        <w:pStyle w:val="a3"/>
        <w:tabs>
          <w:tab w:val="left" w:pos="1000"/>
        </w:tabs>
        <w:spacing w:beforeLines="100" w:before="312" w:afterLines="100" w:after="312" w:line="300" w:lineRule="auto"/>
        <w:jc w:val="left"/>
        <w:rPr>
          <w:ins w:id="242" w:author="1saye" w:date="2024-06-19T10:16:00Z"/>
          <w:del w:id="243" w:author="邓翼华" w:date="2024-07-12T17:29:00Z"/>
          <w:rFonts w:ascii="宋体" w:eastAsia="宋体" w:hAnsi="宋体" w:cs="宋体"/>
          <w:b/>
          <w:szCs w:val="21"/>
        </w:rPr>
        <w:pPrChange w:id="244" w:author="邓翼华" w:date="2024-07-12T17:29:00Z">
          <w:pPr>
            <w:pStyle w:val="a3"/>
            <w:tabs>
              <w:tab w:val="left" w:pos="1000"/>
            </w:tabs>
            <w:spacing w:line="400" w:lineRule="atLeast"/>
          </w:pPr>
        </w:pPrChange>
      </w:pPr>
      <w:ins w:id="245" w:author="1saye" w:date="2024-06-19T10:16:00Z">
        <w:del w:id="246" w:author="邓翼华" w:date="2024-07-12T17:29:00Z">
          <w:r w:rsidDel="00F625AA">
            <w:rPr>
              <w:rFonts w:ascii="宋体" w:eastAsia="宋体" w:hAnsi="宋体" w:cs="宋体" w:hint="eastAsia"/>
              <w:b/>
              <w:szCs w:val="21"/>
            </w:rPr>
            <w:delText>2.</w:delText>
          </w:r>
          <w:r w:rsidDel="00F625AA">
            <w:rPr>
              <w:rFonts w:ascii="宋体" w:eastAsia="宋体" w:hAnsi="宋体" w:cs="宋体" w:hint="eastAsia"/>
              <w:b/>
              <w:szCs w:val="21"/>
              <w:u w:val="double"/>
            </w:rPr>
            <w:delText>比选申请人拟担任项目的其他专业造价人员必须是本单位正式在岗职工，以造价工程师注册证书上的聘用企业为准，专业以造价工程师注册证书上注明专业为准，注册证书未注明专业的，可视为土建或安装专业</w:delText>
          </w:r>
          <w:r w:rsidDel="00F625AA">
            <w:rPr>
              <w:rFonts w:ascii="宋体" w:eastAsia="宋体" w:hAnsi="宋体" w:cs="宋体" w:hint="eastAsia"/>
              <w:b/>
              <w:szCs w:val="21"/>
            </w:rPr>
            <w:delText>；</w:delText>
          </w:r>
        </w:del>
      </w:ins>
    </w:p>
    <w:p w:rsidR="00001CD8" w:rsidDel="00F625AA" w:rsidRDefault="005E5B88" w:rsidP="00F625AA">
      <w:pPr>
        <w:pStyle w:val="a3"/>
        <w:tabs>
          <w:tab w:val="left" w:pos="1000"/>
        </w:tabs>
        <w:spacing w:beforeLines="100" w:before="312" w:afterLines="100" w:after="312" w:line="300" w:lineRule="auto"/>
        <w:jc w:val="left"/>
        <w:rPr>
          <w:ins w:id="247" w:author="1saye" w:date="2024-06-19T10:16:00Z"/>
          <w:del w:id="248" w:author="邓翼华" w:date="2024-07-12T17:29:00Z"/>
          <w:rFonts w:ascii="宋体" w:eastAsia="宋体" w:hAnsi="宋体" w:cs="宋体"/>
          <w:b/>
          <w:szCs w:val="21"/>
        </w:rPr>
        <w:pPrChange w:id="249" w:author="邓翼华" w:date="2024-07-12T17:29:00Z">
          <w:pPr>
            <w:pStyle w:val="a3"/>
            <w:tabs>
              <w:tab w:val="left" w:pos="1000"/>
            </w:tabs>
            <w:spacing w:line="400" w:lineRule="atLeast"/>
          </w:pPr>
        </w:pPrChange>
      </w:pPr>
      <w:ins w:id="250" w:author="1saye" w:date="2024-06-19T10:16:00Z">
        <w:del w:id="251" w:author="邓翼华" w:date="2024-07-12T17:29:00Z">
          <w:r w:rsidDel="00F625AA">
            <w:rPr>
              <w:rFonts w:ascii="宋体" w:eastAsia="宋体" w:hAnsi="宋体" w:cs="宋体" w:hint="eastAsia"/>
              <w:b/>
              <w:szCs w:val="21"/>
            </w:rPr>
            <w:delText>3.</w:delText>
          </w:r>
          <w:r w:rsidDel="00F625AA">
            <w:rPr>
              <w:rFonts w:ascii="宋体" w:eastAsia="宋体" w:hAnsi="宋体" w:cs="宋体" w:hint="eastAsia"/>
              <w:b/>
              <w:szCs w:val="21"/>
              <w:u w:val="double"/>
            </w:rPr>
            <w:delText>上述所有复印件均须加盖比选申请人公章</w:delText>
          </w:r>
          <w:r w:rsidDel="00F625AA">
            <w:rPr>
              <w:rFonts w:ascii="宋体" w:eastAsia="宋体" w:hAnsi="宋体" w:cs="宋体" w:hint="eastAsia"/>
              <w:b/>
              <w:szCs w:val="21"/>
            </w:rPr>
            <w:delText>。</w:delText>
          </w:r>
        </w:del>
      </w:ins>
    </w:p>
    <w:p w:rsidR="00001CD8" w:rsidDel="00F625AA" w:rsidRDefault="00001CD8" w:rsidP="00F625AA">
      <w:pPr>
        <w:pStyle w:val="aa"/>
        <w:spacing w:beforeLines="100" w:before="312" w:beforeAutospacing="0" w:afterLines="100" w:after="312" w:afterAutospacing="0" w:line="300" w:lineRule="auto"/>
        <w:ind w:firstLine="640"/>
        <w:rPr>
          <w:ins w:id="252" w:author="1saye" w:date="2024-06-19T10:16:00Z"/>
          <w:del w:id="253" w:author="邓翼华" w:date="2024-07-12T17:29:00Z"/>
        </w:rPr>
        <w:pPrChange w:id="254" w:author="邓翼华" w:date="2024-07-12T17:29:00Z">
          <w:pPr>
            <w:pStyle w:val="aa"/>
            <w:spacing w:before="0" w:beforeAutospacing="0" w:after="0" w:afterAutospacing="0" w:line="480" w:lineRule="auto"/>
            <w:ind w:firstLine="640"/>
            <w:jc w:val="both"/>
          </w:pPr>
        </w:pPrChange>
      </w:pPr>
    </w:p>
    <w:p w:rsidR="00001CD8" w:rsidDel="00F625AA" w:rsidRDefault="00001CD8" w:rsidP="00F625AA">
      <w:pPr>
        <w:pStyle w:val="aa"/>
        <w:spacing w:beforeLines="100" w:before="312" w:beforeAutospacing="0" w:afterLines="100" w:after="312" w:afterAutospacing="0" w:line="300" w:lineRule="auto"/>
        <w:ind w:firstLine="640"/>
        <w:rPr>
          <w:ins w:id="255" w:author="1saye" w:date="2024-06-19T10:16:00Z"/>
          <w:del w:id="256" w:author="邓翼华" w:date="2024-07-12T17:29:00Z"/>
        </w:rPr>
        <w:pPrChange w:id="257" w:author="邓翼华" w:date="2024-07-12T17:29:00Z">
          <w:pPr>
            <w:pStyle w:val="aa"/>
            <w:spacing w:before="0" w:beforeAutospacing="0" w:after="0" w:afterAutospacing="0" w:line="480" w:lineRule="auto"/>
            <w:ind w:firstLine="640"/>
            <w:jc w:val="both"/>
          </w:pPr>
        </w:pPrChange>
      </w:pPr>
    </w:p>
    <w:p w:rsidR="00001CD8" w:rsidDel="00F625AA" w:rsidRDefault="005E5B88" w:rsidP="00F625AA">
      <w:pPr>
        <w:pStyle w:val="aa"/>
        <w:shd w:val="clear" w:color="auto" w:fill="FFFFFF"/>
        <w:spacing w:beforeLines="100" w:before="312" w:beforeAutospacing="0" w:afterLines="100" w:after="312" w:afterAutospacing="0" w:line="300" w:lineRule="auto"/>
        <w:ind w:right="474"/>
        <w:rPr>
          <w:ins w:id="258" w:author="1saye" w:date="2024-06-19T10:16:00Z"/>
          <w:del w:id="259" w:author="邓翼华" w:date="2024-07-12T17:29:00Z"/>
        </w:rPr>
        <w:pPrChange w:id="260" w:author="邓翼华" w:date="2024-07-12T17:29:00Z">
          <w:pPr>
            <w:pStyle w:val="aa"/>
            <w:shd w:val="clear" w:color="auto" w:fill="FFFFFF"/>
            <w:spacing w:before="0" w:beforeAutospacing="0" w:after="0" w:afterAutospacing="0" w:line="560" w:lineRule="atLeast"/>
            <w:ind w:right="474"/>
            <w:jc w:val="right"/>
          </w:pPr>
        </w:pPrChange>
      </w:pPr>
      <w:ins w:id="261" w:author="1saye" w:date="2024-06-19T10:16:00Z">
        <w:del w:id="262" w:author="邓翼华" w:date="2024-07-12T17:29:00Z">
          <w:r w:rsidDel="00F625AA">
            <w:rPr>
              <w:rFonts w:hint="eastAsia"/>
            </w:rPr>
            <w:delText xml:space="preserve">     </w:delText>
          </w:r>
          <w:r w:rsidDel="00F625AA">
            <w:rPr>
              <w:rFonts w:hint="eastAsia"/>
            </w:rPr>
            <w:delText>比选申请人：</w:delText>
          </w:r>
          <w:r w:rsidDel="00F625AA">
            <w:rPr>
              <w:rFonts w:hint="eastAsia"/>
            </w:rPr>
            <w:delText xml:space="preserve"> </w:delText>
          </w:r>
          <w:r w:rsidDel="00F625AA">
            <w:rPr>
              <w:rFonts w:hint="eastAsia"/>
              <w:u w:val="single"/>
            </w:rPr>
            <w:delText xml:space="preserve">     </w:delText>
          </w:r>
          <w:r w:rsidDel="00F625AA">
            <w:rPr>
              <w:rFonts w:hint="eastAsia"/>
            </w:rPr>
            <w:delText>（盖单位公章）</w:delText>
          </w:r>
          <w:r w:rsidDel="00F625AA">
            <w:rPr>
              <w:rFonts w:hint="eastAsia"/>
            </w:rPr>
            <w:delText xml:space="preserve"> </w:delText>
          </w:r>
        </w:del>
      </w:ins>
    </w:p>
    <w:p w:rsidR="00001CD8" w:rsidDel="00F625AA" w:rsidRDefault="005E5B88" w:rsidP="00F625AA">
      <w:pPr>
        <w:pStyle w:val="aa"/>
        <w:shd w:val="clear" w:color="auto" w:fill="FFFFFF"/>
        <w:spacing w:beforeLines="100" w:before="312" w:beforeAutospacing="0" w:afterLines="100" w:after="312" w:afterAutospacing="0" w:line="300" w:lineRule="auto"/>
        <w:ind w:right="474"/>
        <w:rPr>
          <w:ins w:id="263" w:author="1saye" w:date="2024-06-19T10:16:00Z"/>
          <w:del w:id="264" w:author="邓翼华" w:date="2024-07-12T17:29:00Z"/>
        </w:rPr>
        <w:pPrChange w:id="265" w:author="邓翼华" w:date="2024-07-12T17:29:00Z">
          <w:pPr>
            <w:pStyle w:val="aa"/>
            <w:shd w:val="clear" w:color="auto" w:fill="FFFFFF"/>
            <w:spacing w:before="0" w:beforeAutospacing="0" w:after="0" w:afterAutospacing="0" w:line="560" w:lineRule="atLeast"/>
            <w:ind w:right="474"/>
            <w:jc w:val="right"/>
          </w:pPr>
        </w:pPrChange>
      </w:pPr>
      <w:ins w:id="266" w:author="1saye" w:date="2024-06-19T10:16:00Z">
        <w:del w:id="267" w:author="邓翼华" w:date="2024-07-12T17:29:00Z">
          <w:r w:rsidDel="00F625AA">
            <w:rPr>
              <w:rFonts w:hint="eastAsia"/>
            </w:rPr>
            <w:delText xml:space="preserve">                    </w:delText>
          </w:r>
          <w:r w:rsidDel="00F625AA">
            <w:rPr>
              <w:rFonts w:hint="eastAsia"/>
            </w:rPr>
            <w:delText>法定代表人或其委托代理人：</w:delText>
          </w:r>
          <w:r w:rsidDel="00F625AA">
            <w:rPr>
              <w:rFonts w:hint="eastAsia"/>
              <w:u w:val="single"/>
            </w:rPr>
            <w:delText xml:space="preserve">      </w:delText>
          </w:r>
          <w:r w:rsidDel="00F625AA">
            <w:rPr>
              <w:rFonts w:hint="eastAsia"/>
            </w:rPr>
            <w:delText>（签字或盖章）</w:delText>
          </w:r>
          <w:r w:rsidDel="00F625AA">
            <w:rPr>
              <w:rFonts w:hint="eastAsia"/>
            </w:rPr>
            <w:delText xml:space="preserve"> </w:delText>
          </w:r>
        </w:del>
      </w:ins>
    </w:p>
    <w:p w:rsidR="00001CD8" w:rsidDel="00F625AA" w:rsidRDefault="005E5B88" w:rsidP="00F625AA">
      <w:pPr>
        <w:pStyle w:val="aa"/>
        <w:shd w:val="clear" w:color="auto" w:fill="FFFFFF"/>
        <w:spacing w:beforeLines="100" w:before="312" w:beforeAutospacing="0" w:afterLines="100" w:after="312" w:afterAutospacing="0" w:line="300" w:lineRule="auto"/>
        <w:ind w:right="474"/>
        <w:rPr>
          <w:ins w:id="268" w:author="1saye" w:date="2024-06-19T10:16:00Z"/>
          <w:del w:id="269" w:author="邓翼华" w:date="2024-07-12T17:29:00Z"/>
          <w:rFonts w:hint="eastAsia"/>
        </w:rPr>
        <w:pPrChange w:id="270" w:author="邓翼华" w:date="2024-07-12T17:29:00Z">
          <w:pPr>
            <w:pStyle w:val="aa"/>
            <w:shd w:val="clear" w:color="auto" w:fill="FFFFFF"/>
            <w:spacing w:before="0" w:beforeAutospacing="0" w:after="0" w:afterAutospacing="0" w:line="560" w:lineRule="atLeast"/>
            <w:ind w:right="474"/>
            <w:jc w:val="right"/>
          </w:pPr>
        </w:pPrChange>
      </w:pPr>
      <w:ins w:id="271" w:author="1saye" w:date="2024-06-19T10:16:00Z">
        <w:del w:id="272" w:author="邓翼华" w:date="2024-07-12T17:29:00Z">
          <w:r w:rsidDel="00F625AA">
            <w:rPr>
              <w:rFonts w:hint="eastAsia"/>
            </w:rPr>
            <w:delText>日期：</w:delText>
          </w:r>
          <w:r w:rsidDel="00F625AA">
            <w:rPr>
              <w:rFonts w:hint="eastAsia"/>
            </w:rPr>
            <w:delText xml:space="preserve">       </w:delText>
          </w:r>
          <w:r w:rsidDel="00F625AA">
            <w:rPr>
              <w:rFonts w:hint="eastAsia"/>
            </w:rPr>
            <w:delText>年</w:delText>
          </w:r>
          <w:r w:rsidDel="00F625AA">
            <w:rPr>
              <w:rFonts w:hint="eastAsia"/>
            </w:rPr>
            <w:delText xml:space="preserve">   </w:delText>
          </w:r>
          <w:r w:rsidDel="00F625AA">
            <w:rPr>
              <w:rFonts w:hint="eastAsia"/>
            </w:rPr>
            <w:delText>月</w:delText>
          </w:r>
          <w:r w:rsidDel="00F625AA">
            <w:rPr>
              <w:rFonts w:hint="eastAsia"/>
            </w:rPr>
            <w:delText xml:space="preserve">   </w:delText>
          </w:r>
          <w:r w:rsidDel="00F625AA">
            <w:rPr>
              <w:rFonts w:hint="eastAsia"/>
              <w:u w:val="single"/>
            </w:rPr>
            <w:delText xml:space="preserve"> </w:delText>
          </w:r>
          <w:r w:rsidDel="00F625AA">
            <w:rPr>
              <w:rFonts w:hint="eastAsia"/>
            </w:rPr>
            <w:delText>日</w:delText>
          </w:r>
        </w:del>
      </w:ins>
    </w:p>
    <w:p w:rsidR="00001CD8" w:rsidDel="00F625AA" w:rsidRDefault="00001CD8" w:rsidP="00F625AA">
      <w:pPr>
        <w:pStyle w:val="aa"/>
        <w:spacing w:beforeLines="100" w:before="312" w:beforeAutospacing="0" w:afterLines="100" w:after="312" w:afterAutospacing="0" w:line="300" w:lineRule="auto"/>
        <w:ind w:firstLine="640"/>
        <w:rPr>
          <w:ins w:id="273" w:author="1saye" w:date="2024-06-19T10:16:00Z"/>
          <w:del w:id="274" w:author="邓翼华" w:date="2024-07-12T17:29:00Z"/>
          <w:rFonts w:hint="eastAsia"/>
        </w:rPr>
        <w:pPrChange w:id="275" w:author="邓翼华" w:date="2024-07-12T17:29:00Z">
          <w:pPr>
            <w:pStyle w:val="aa"/>
            <w:spacing w:before="0" w:beforeAutospacing="0" w:after="0" w:afterAutospacing="0" w:line="480" w:lineRule="auto"/>
            <w:ind w:firstLine="640"/>
            <w:jc w:val="center"/>
          </w:pPr>
        </w:pPrChange>
      </w:pPr>
    </w:p>
    <w:p w:rsidR="00001CD8" w:rsidDel="00F625AA" w:rsidRDefault="00001CD8" w:rsidP="00F625AA">
      <w:pPr>
        <w:spacing w:beforeLines="100" w:before="312" w:afterLines="100" w:after="312" w:line="300" w:lineRule="auto"/>
        <w:jc w:val="left"/>
        <w:rPr>
          <w:ins w:id="276" w:author="1saye" w:date="2024-06-19T10:16:00Z"/>
          <w:del w:id="277" w:author="邓翼华" w:date="2024-07-12T17:29:00Z"/>
          <w:rFonts w:ascii="宋体" w:eastAsia="宋体" w:hAnsi="宋体" w:cs="宋体" w:hint="eastAsia"/>
          <w:sz w:val="24"/>
          <w:szCs w:val="24"/>
        </w:rPr>
        <w:pPrChange w:id="278" w:author="邓翼华" w:date="2024-07-12T17:29:00Z">
          <w:pPr/>
        </w:pPrChange>
      </w:pPr>
    </w:p>
    <w:p w:rsidR="00001CD8" w:rsidDel="00F625AA" w:rsidRDefault="00001CD8" w:rsidP="00F625AA">
      <w:pPr>
        <w:spacing w:beforeLines="100" w:before="312" w:afterLines="100" w:after="312" w:line="300" w:lineRule="auto"/>
        <w:jc w:val="left"/>
        <w:rPr>
          <w:ins w:id="279" w:author="1saye" w:date="2024-06-19T10:16:00Z"/>
          <w:del w:id="280" w:author="邓翼华" w:date="2024-07-12T17:29:00Z"/>
          <w:rFonts w:hint="eastAsia"/>
        </w:rPr>
        <w:pPrChange w:id="281" w:author="邓翼华" w:date="2024-07-12T17:29:00Z">
          <w:pPr/>
        </w:pPrChange>
      </w:pPr>
    </w:p>
    <w:p w:rsidR="00001CD8" w:rsidRDefault="00001CD8" w:rsidP="00F625AA">
      <w:pPr>
        <w:spacing w:beforeLines="100" w:before="312" w:afterLines="100" w:after="312" w:line="300" w:lineRule="auto"/>
        <w:jc w:val="left"/>
        <w:rPr>
          <w:rFonts w:hint="eastAsia"/>
        </w:rPr>
        <w:pPrChange w:id="282" w:author="邓翼华" w:date="2024-07-12T17:29:00Z">
          <w:pPr/>
        </w:pPrChange>
      </w:pPr>
    </w:p>
    <w:sectPr w:rsidR="00001CD8">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B88" w:rsidRDefault="005E5B88">
      <w:r>
        <w:separator/>
      </w:r>
    </w:p>
  </w:endnote>
  <w:endnote w:type="continuationSeparator" w:id="0">
    <w:p w:rsidR="005E5B88" w:rsidRDefault="005E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D8" w:rsidRDefault="005E5B88">
    <w:pPr>
      <w:pStyle w:val="a7"/>
      <w:ind w:right="360"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01CD8" w:rsidRDefault="005E5B88">
                          <w:pPr>
                            <w:pStyle w:val="a7"/>
                          </w:pPr>
                          <w:r>
                            <w:rPr>
                              <w:rFonts w:hint="eastAsia"/>
                            </w:rPr>
                            <w:fldChar w:fldCharType="begin"/>
                          </w:r>
                          <w:r>
                            <w:rPr>
                              <w:rFonts w:hint="eastAsia"/>
                            </w:rPr>
                            <w:instrText xml:space="preserve"> PAGE  \* MERGEFORMAT </w:instrText>
                          </w:r>
                          <w:r>
                            <w:rPr>
                              <w:rFonts w:hint="eastAsia"/>
                            </w:rPr>
                            <w:fldChar w:fldCharType="separate"/>
                          </w:r>
                          <w:r w:rsidR="00F625AA">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FbsHAIAABUEAAAOAAAAZHJzL2Uyb0RvYy54bWysU82O0zAQviPxDpbvNGkrVl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jN9na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DkVuwcAgAAFQQAAA4AAAAAAAAAAAAAAAAALgIAAGRycy9lMm9Eb2MueG1sUEsBAi0AFAAGAAgA&#10;AAAhAHGq0bnXAAAABQEAAA8AAAAAAAAAAAAAAAAAdgQAAGRycy9kb3ducmV2LnhtbFBLBQYAAAAA&#10;BAAEAPMAAAB6BQAAAAA=&#10;" filled="f" stroked="f" strokeweight=".5pt">
              <v:textbox style="mso-fit-shape-to-text:t" inset="0,0,0,0">
                <w:txbxContent>
                  <w:p w:rsidR="00001CD8" w:rsidRDefault="005E5B88">
                    <w:pPr>
                      <w:pStyle w:val="a7"/>
                    </w:pPr>
                    <w:r>
                      <w:rPr>
                        <w:rFonts w:hint="eastAsia"/>
                      </w:rPr>
                      <w:fldChar w:fldCharType="begin"/>
                    </w:r>
                    <w:r>
                      <w:rPr>
                        <w:rFonts w:hint="eastAsia"/>
                      </w:rPr>
                      <w:instrText xml:space="preserve"> PAGE  \* MERGEFORMAT </w:instrText>
                    </w:r>
                    <w:r>
                      <w:rPr>
                        <w:rFonts w:hint="eastAsia"/>
                      </w:rPr>
                      <w:fldChar w:fldCharType="separate"/>
                    </w:r>
                    <w:r w:rsidR="00F625AA">
                      <w:rPr>
                        <w:noProof/>
                      </w:rPr>
                      <w:t>3</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D8" w:rsidRDefault="005E5B88">
    <w:pPr>
      <w:pStyle w:val="a7"/>
      <w:ind w:right="360" w:firstLine="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01CD8" w:rsidRDefault="005E5B88">
                          <w:pPr>
                            <w:pStyle w:val="a7"/>
                          </w:pPr>
                          <w:r>
                            <w:rPr>
                              <w:rFonts w:hint="eastAsia"/>
                            </w:rPr>
                            <w:fldChar w:fldCharType="begin"/>
                          </w:r>
                          <w:r>
                            <w:rPr>
                              <w:rFonts w:hint="eastAsia"/>
                            </w:rPr>
                            <w:instrText xml:space="preserve"> PAGE  \* MERGEFORMAT </w:instrText>
                          </w:r>
                          <w:r>
                            <w:rPr>
                              <w:rFonts w:hint="eastAsia"/>
                            </w:rPr>
                            <w:fldChar w:fldCharType="separate"/>
                          </w:r>
                          <w:r w:rsidR="00F625AA">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Qf81wHQIAABwEAAAOAAAAAAAAAAAAAAAAAC4CAABkcnMvZTJvRG9jLnhtbFBLAQItABQABgAI&#10;AAAAIQBxqtG51wAAAAUBAAAPAAAAAAAAAAAAAAAAAHcEAABkcnMvZG93bnJldi54bWxQSwUGAAAA&#10;AAQABADzAAAAewUAAAAA&#10;" filled="f" stroked="f" strokeweight=".5pt">
              <v:textbox style="mso-fit-shape-to-text:t" inset="0,0,0,0">
                <w:txbxContent>
                  <w:p w:rsidR="00001CD8" w:rsidRDefault="005E5B88">
                    <w:pPr>
                      <w:pStyle w:val="a7"/>
                    </w:pPr>
                    <w:r>
                      <w:rPr>
                        <w:rFonts w:hint="eastAsia"/>
                      </w:rPr>
                      <w:fldChar w:fldCharType="begin"/>
                    </w:r>
                    <w:r>
                      <w:rPr>
                        <w:rFonts w:hint="eastAsia"/>
                      </w:rPr>
                      <w:instrText xml:space="preserve"> PAGE  \* MERGEFORMAT </w:instrText>
                    </w:r>
                    <w:r>
                      <w:rPr>
                        <w:rFonts w:hint="eastAsia"/>
                      </w:rPr>
                      <w:fldChar w:fldCharType="separate"/>
                    </w:r>
                    <w:r w:rsidR="00F625AA">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B88" w:rsidRDefault="005E5B88">
      <w:r>
        <w:separator/>
      </w:r>
    </w:p>
  </w:footnote>
  <w:footnote w:type="continuationSeparator" w:id="0">
    <w:p w:rsidR="005E5B88" w:rsidRDefault="005E5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D8" w:rsidRDefault="00001CD8">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D8" w:rsidRDefault="00001CD8">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5019810"/>
    <w:multiLevelType w:val="singleLevel"/>
    <w:tmpl w:val="B5019810"/>
    <w:lvl w:ilvl="0">
      <w:start w:val="2"/>
      <w:numFmt w:val="decimal"/>
      <w:suff w:val="nothing"/>
      <w:lvlText w:val="（%1）"/>
      <w:lvlJc w:val="left"/>
    </w:lvl>
  </w:abstractNum>
  <w:abstractNum w:abstractNumId="1" w15:restartNumberingAfterBreak="0">
    <w:nsid w:val="6565A618"/>
    <w:multiLevelType w:val="singleLevel"/>
    <w:tmpl w:val="6565A618"/>
    <w:lvl w:ilvl="0">
      <w:start w:val="1"/>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邓翼华">
    <w15:presenceInfo w15:providerId="None" w15:userId="邓翼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hNWQyMjNiMjViODY3MmNjNzZlZTFhODNjNDkwY2YifQ=="/>
  </w:docVars>
  <w:rsids>
    <w:rsidRoot w:val="0023528A"/>
    <w:rsid w:val="00001CD8"/>
    <w:rsid w:val="00005B24"/>
    <w:rsid w:val="00010139"/>
    <w:rsid w:val="00010232"/>
    <w:rsid w:val="00044C2A"/>
    <w:rsid w:val="0004596F"/>
    <w:rsid w:val="000523C2"/>
    <w:rsid w:val="00056377"/>
    <w:rsid w:val="000B15B1"/>
    <w:rsid w:val="000C1513"/>
    <w:rsid w:val="000C24E4"/>
    <w:rsid w:val="000D13C6"/>
    <w:rsid w:val="001033BE"/>
    <w:rsid w:val="001A0003"/>
    <w:rsid w:val="001C0745"/>
    <w:rsid w:val="001D1064"/>
    <w:rsid w:val="001E1BED"/>
    <w:rsid w:val="00217A58"/>
    <w:rsid w:val="00221D8E"/>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5E5B88"/>
    <w:rsid w:val="00605256"/>
    <w:rsid w:val="00657019"/>
    <w:rsid w:val="00692B85"/>
    <w:rsid w:val="00695AE0"/>
    <w:rsid w:val="006A4503"/>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C3EAB"/>
    <w:rsid w:val="009F4AF4"/>
    <w:rsid w:val="00A00CCF"/>
    <w:rsid w:val="00A13923"/>
    <w:rsid w:val="00A22376"/>
    <w:rsid w:val="00A31073"/>
    <w:rsid w:val="00A85B21"/>
    <w:rsid w:val="00A85E63"/>
    <w:rsid w:val="00AB671E"/>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C60D9"/>
    <w:rsid w:val="00DD109F"/>
    <w:rsid w:val="00E03143"/>
    <w:rsid w:val="00E03871"/>
    <w:rsid w:val="00E34258"/>
    <w:rsid w:val="00E77541"/>
    <w:rsid w:val="00ED3D2E"/>
    <w:rsid w:val="00EE269B"/>
    <w:rsid w:val="00EF1ECA"/>
    <w:rsid w:val="00F02D38"/>
    <w:rsid w:val="00F625AA"/>
    <w:rsid w:val="00F87A02"/>
    <w:rsid w:val="00F92599"/>
    <w:rsid w:val="00FB0668"/>
    <w:rsid w:val="00FD0DBA"/>
    <w:rsid w:val="00FE7C59"/>
    <w:rsid w:val="00FF5113"/>
    <w:rsid w:val="00FF7D58"/>
    <w:rsid w:val="01573C51"/>
    <w:rsid w:val="01983D30"/>
    <w:rsid w:val="026517EB"/>
    <w:rsid w:val="02C76577"/>
    <w:rsid w:val="040F5693"/>
    <w:rsid w:val="048B68BE"/>
    <w:rsid w:val="04ED380D"/>
    <w:rsid w:val="05D20B0D"/>
    <w:rsid w:val="066E1DCB"/>
    <w:rsid w:val="0754600F"/>
    <w:rsid w:val="07E556CD"/>
    <w:rsid w:val="07EB10F5"/>
    <w:rsid w:val="083E084B"/>
    <w:rsid w:val="085728AF"/>
    <w:rsid w:val="08872182"/>
    <w:rsid w:val="089E6732"/>
    <w:rsid w:val="08C23B9D"/>
    <w:rsid w:val="090511BD"/>
    <w:rsid w:val="09542145"/>
    <w:rsid w:val="09B446FC"/>
    <w:rsid w:val="09E2517C"/>
    <w:rsid w:val="0A305E02"/>
    <w:rsid w:val="0AA73876"/>
    <w:rsid w:val="0B60187B"/>
    <w:rsid w:val="0BF952DC"/>
    <w:rsid w:val="0C9B273C"/>
    <w:rsid w:val="0E4A75B0"/>
    <w:rsid w:val="0E4B355A"/>
    <w:rsid w:val="0F0715E2"/>
    <w:rsid w:val="0F875971"/>
    <w:rsid w:val="10615B33"/>
    <w:rsid w:val="10857B8E"/>
    <w:rsid w:val="11853D3E"/>
    <w:rsid w:val="1281092F"/>
    <w:rsid w:val="137F4296"/>
    <w:rsid w:val="13A05904"/>
    <w:rsid w:val="15CC7688"/>
    <w:rsid w:val="15CD72AC"/>
    <w:rsid w:val="164E4263"/>
    <w:rsid w:val="17350D9E"/>
    <w:rsid w:val="17ED18D3"/>
    <w:rsid w:val="18641DA2"/>
    <w:rsid w:val="19F00E30"/>
    <w:rsid w:val="1BD85EAD"/>
    <w:rsid w:val="1C355BA8"/>
    <w:rsid w:val="1C420FD5"/>
    <w:rsid w:val="1CDB2579"/>
    <w:rsid w:val="1D5A4A50"/>
    <w:rsid w:val="1D7B3892"/>
    <w:rsid w:val="1F1A04DE"/>
    <w:rsid w:val="1FB12795"/>
    <w:rsid w:val="20B5410E"/>
    <w:rsid w:val="213328FA"/>
    <w:rsid w:val="22256FC9"/>
    <w:rsid w:val="22837B15"/>
    <w:rsid w:val="23D408C6"/>
    <w:rsid w:val="23DC6E7B"/>
    <w:rsid w:val="25CE327D"/>
    <w:rsid w:val="26824487"/>
    <w:rsid w:val="269B185D"/>
    <w:rsid w:val="2890022F"/>
    <w:rsid w:val="28BE6159"/>
    <w:rsid w:val="28EC52C5"/>
    <w:rsid w:val="29EF14AD"/>
    <w:rsid w:val="2A705FFA"/>
    <w:rsid w:val="2B1D3BDB"/>
    <w:rsid w:val="2B5F657F"/>
    <w:rsid w:val="2C4B08A3"/>
    <w:rsid w:val="2CD55510"/>
    <w:rsid w:val="2D7C3427"/>
    <w:rsid w:val="2EF1598B"/>
    <w:rsid w:val="2F634EE2"/>
    <w:rsid w:val="2FC00212"/>
    <w:rsid w:val="30BB1E83"/>
    <w:rsid w:val="30E4079A"/>
    <w:rsid w:val="31A579E7"/>
    <w:rsid w:val="32396F25"/>
    <w:rsid w:val="32537C5D"/>
    <w:rsid w:val="337F0F1C"/>
    <w:rsid w:val="35C80E21"/>
    <w:rsid w:val="36000FDB"/>
    <w:rsid w:val="36273670"/>
    <w:rsid w:val="367A4A92"/>
    <w:rsid w:val="36E07893"/>
    <w:rsid w:val="372C24FB"/>
    <w:rsid w:val="37466809"/>
    <w:rsid w:val="37DB262D"/>
    <w:rsid w:val="384A5F26"/>
    <w:rsid w:val="388A2D94"/>
    <w:rsid w:val="38CE2BD5"/>
    <w:rsid w:val="38E5481F"/>
    <w:rsid w:val="39992D4F"/>
    <w:rsid w:val="3B8B6671"/>
    <w:rsid w:val="3D807BF4"/>
    <w:rsid w:val="3E057757"/>
    <w:rsid w:val="3EB66CCD"/>
    <w:rsid w:val="3ED52753"/>
    <w:rsid w:val="3F826E18"/>
    <w:rsid w:val="402D47C9"/>
    <w:rsid w:val="415E7BFF"/>
    <w:rsid w:val="42933626"/>
    <w:rsid w:val="434F03DE"/>
    <w:rsid w:val="46101F3F"/>
    <w:rsid w:val="46D14149"/>
    <w:rsid w:val="46F71824"/>
    <w:rsid w:val="47415DF9"/>
    <w:rsid w:val="484256D6"/>
    <w:rsid w:val="48885DB2"/>
    <w:rsid w:val="494B3E8B"/>
    <w:rsid w:val="49996361"/>
    <w:rsid w:val="4AB93531"/>
    <w:rsid w:val="4ACC6915"/>
    <w:rsid w:val="4C657056"/>
    <w:rsid w:val="4D5F2D35"/>
    <w:rsid w:val="4D766398"/>
    <w:rsid w:val="4D7A44C1"/>
    <w:rsid w:val="4E010DC6"/>
    <w:rsid w:val="4E5A7C30"/>
    <w:rsid w:val="4E9C24FE"/>
    <w:rsid w:val="4EC024EA"/>
    <w:rsid w:val="4ED225C5"/>
    <w:rsid w:val="4FD2359B"/>
    <w:rsid w:val="50674285"/>
    <w:rsid w:val="5069710A"/>
    <w:rsid w:val="50A4750D"/>
    <w:rsid w:val="50FE0569"/>
    <w:rsid w:val="51510BE7"/>
    <w:rsid w:val="51592A60"/>
    <w:rsid w:val="5254404C"/>
    <w:rsid w:val="54AC77F1"/>
    <w:rsid w:val="55396617"/>
    <w:rsid w:val="55F459D8"/>
    <w:rsid w:val="56771FE4"/>
    <w:rsid w:val="56B7370C"/>
    <w:rsid w:val="574716A2"/>
    <w:rsid w:val="576A2D9C"/>
    <w:rsid w:val="58071B12"/>
    <w:rsid w:val="58B513C4"/>
    <w:rsid w:val="58E3423C"/>
    <w:rsid w:val="59E85D72"/>
    <w:rsid w:val="5A1E693A"/>
    <w:rsid w:val="5B81355C"/>
    <w:rsid w:val="5C145564"/>
    <w:rsid w:val="5C3D6970"/>
    <w:rsid w:val="5D487528"/>
    <w:rsid w:val="5D6B4E4A"/>
    <w:rsid w:val="5E64494E"/>
    <w:rsid w:val="5E9A43BF"/>
    <w:rsid w:val="5F627ECE"/>
    <w:rsid w:val="5F9A2153"/>
    <w:rsid w:val="60BB5DFC"/>
    <w:rsid w:val="60F74DA0"/>
    <w:rsid w:val="61245746"/>
    <w:rsid w:val="61E91312"/>
    <w:rsid w:val="62EF6B8B"/>
    <w:rsid w:val="633F33D0"/>
    <w:rsid w:val="634342A2"/>
    <w:rsid w:val="638F06B9"/>
    <w:rsid w:val="63A937FE"/>
    <w:rsid w:val="644E7E1B"/>
    <w:rsid w:val="647F12C0"/>
    <w:rsid w:val="64EE72F7"/>
    <w:rsid w:val="654E3081"/>
    <w:rsid w:val="68205F11"/>
    <w:rsid w:val="6826671D"/>
    <w:rsid w:val="689B2842"/>
    <w:rsid w:val="692929C9"/>
    <w:rsid w:val="6949691B"/>
    <w:rsid w:val="6B3F31FC"/>
    <w:rsid w:val="6C2F4CB4"/>
    <w:rsid w:val="6D2A440F"/>
    <w:rsid w:val="6D975C3C"/>
    <w:rsid w:val="6DF42310"/>
    <w:rsid w:val="6F4E2668"/>
    <w:rsid w:val="70315ABC"/>
    <w:rsid w:val="70C527E2"/>
    <w:rsid w:val="70D73B74"/>
    <w:rsid w:val="71241F4D"/>
    <w:rsid w:val="71CB182F"/>
    <w:rsid w:val="722271E0"/>
    <w:rsid w:val="72911492"/>
    <w:rsid w:val="73123AD6"/>
    <w:rsid w:val="73832D6F"/>
    <w:rsid w:val="73E44370"/>
    <w:rsid w:val="74644626"/>
    <w:rsid w:val="7512724A"/>
    <w:rsid w:val="75175073"/>
    <w:rsid w:val="754B0FDA"/>
    <w:rsid w:val="75682860"/>
    <w:rsid w:val="757565AD"/>
    <w:rsid w:val="7690109D"/>
    <w:rsid w:val="78F93092"/>
    <w:rsid w:val="790B6F39"/>
    <w:rsid w:val="79D62A71"/>
    <w:rsid w:val="79E815A7"/>
    <w:rsid w:val="7A413658"/>
    <w:rsid w:val="7AAB5D93"/>
    <w:rsid w:val="7ADF3975"/>
    <w:rsid w:val="7BCB60E0"/>
    <w:rsid w:val="7BD14F61"/>
    <w:rsid w:val="7BDE5535"/>
    <w:rsid w:val="7C5A2FDE"/>
    <w:rsid w:val="7C63220F"/>
    <w:rsid w:val="7E5C7CF2"/>
    <w:rsid w:val="7EFE1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AE8965-35C9-4551-B8F9-0F579D2CD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keepNext/>
      <w:keepLines/>
      <w:spacing w:before="340" w:after="330" w:line="578" w:lineRule="auto"/>
      <w:outlineLvl w:val="0"/>
    </w:pPr>
    <w:rPr>
      <w:rFonts w:cs="Times New Roman"/>
      <w:b/>
      <w:bCs/>
      <w:kern w:val="44"/>
      <w:sz w:val="44"/>
      <w:szCs w:val="44"/>
    </w:rPr>
  </w:style>
  <w:style w:type="paragraph" w:styleId="20">
    <w:name w:val="heading 2"/>
    <w:basedOn w:val="a"/>
    <w:next w:val="a"/>
    <w:qFormat/>
    <w:pPr>
      <w:keepNext/>
      <w:keepLines/>
      <w:spacing w:line="415"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uiPriority w:val="99"/>
    <w:unhideWhenUsed/>
    <w:qFormat/>
    <w:pPr>
      <w:adjustRightInd w:val="0"/>
      <w:spacing w:after="120" w:line="480" w:lineRule="auto"/>
      <w:ind w:left="420"/>
      <w:textAlignment w:val="baseline"/>
    </w:pPr>
    <w:rPr>
      <w:rFonts w:ascii="Times New Roman" w:hAnsi="Times New Roman"/>
      <w:kern w:val="0"/>
      <w:sz w:val="20"/>
      <w:szCs w:val="20"/>
    </w:rPr>
  </w:style>
  <w:style w:type="paragraph" w:styleId="a3">
    <w:name w:val="Normal Indent"/>
    <w:basedOn w:val="a"/>
    <w:autoRedefine/>
    <w:qFormat/>
    <w:pPr>
      <w:ind w:firstLine="420"/>
    </w:pPr>
  </w:style>
  <w:style w:type="paragraph" w:styleId="a4">
    <w:name w:val="annotation text"/>
    <w:basedOn w:val="a"/>
    <w:autoRedefine/>
    <w:uiPriority w:val="99"/>
    <w:unhideWhenUsed/>
    <w:qFormat/>
    <w:pPr>
      <w:jc w:val="left"/>
    </w:pPr>
  </w:style>
  <w:style w:type="paragraph" w:styleId="a5">
    <w:name w:val="Body Text Indent"/>
    <w:basedOn w:val="a"/>
    <w:qFormat/>
    <w:pPr>
      <w:spacing w:after="120"/>
      <w:ind w:leftChars="200" w:left="420"/>
    </w:pPr>
  </w:style>
  <w:style w:type="paragraph" w:styleId="a6">
    <w:name w:val="Balloon Text"/>
    <w:basedOn w:val="a"/>
    <w:link w:val="Char"/>
    <w:autoRedefine/>
    <w:uiPriority w:val="99"/>
    <w:unhideWhenUsed/>
    <w:qFormat/>
    <w:rPr>
      <w:sz w:val="18"/>
      <w:szCs w:val="18"/>
    </w:rPr>
  </w:style>
  <w:style w:type="paragraph" w:styleId="a7">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8">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Pr>
      <w:rFonts w:eastAsia="黑体"/>
      <w:sz w:val="28"/>
    </w:rPr>
  </w:style>
  <w:style w:type="paragraph" w:styleId="a9">
    <w:name w:val="Subtitle"/>
    <w:basedOn w:val="a"/>
    <w:next w:val="a"/>
    <w:link w:val="Char2"/>
    <w:autoRedefine/>
    <w:uiPriority w:val="11"/>
    <w:qFormat/>
    <w:pPr>
      <w:spacing w:before="240" w:after="60" w:line="312" w:lineRule="auto"/>
      <w:jc w:val="center"/>
      <w:outlineLvl w:val="1"/>
    </w:pPr>
    <w:rPr>
      <w:rFonts w:ascii="Calibri Light" w:hAnsi="Calibri Light" w:cs="Times New Roman"/>
      <w:b/>
      <w:bCs/>
      <w:kern w:val="28"/>
      <w:sz w:val="32"/>
      <w:szCs w:val="32"/>
    </w:rPr>
  </w:style>
  <w:style w:type="paragraph" w:styleId="21">
    <w:name w:val="toc 2"/>
    <w:basedOn w:val="a"/>
    <w:next w:val="a"/>
    <w:autoRedefine/>
    <w:uiPriority w:val="39"/>
    <w:unhideWhenUsed/>
    <w:qFormat/>
    <w:pPr>
      <w:ind w:leftChars="200" w:left="420"/>
    </w:pPr>
  </w:style>
  <w:style w:type="paragraph" w:styleId="aa">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b">
    <w:name w:val="Title"/>
    <w:basedOn w:val="a"/>
    <w:next w:val="a"/>
    <w:link w:val="Char3"/>
    <w:autoRedefine/>
    <w:uiPriority w:val="10"/>
    <w:qFormat/>
    <w:pPr>
      <w:spacing w:before="60" w:after="60"/>
      <w:jc w:val="center"/>
      <w:outlineLvl w:val="0"/>
    </w:pPr>
    <w:rPr>
      <w:rFonts w:ascii="Cambria" w:hAnsi="Cambria" w:cs="Times New Roman"/>
      <w:b/>
      <w:bCs/>
      <w:szCs w:val="32"/>
    </w:rPr>
  </w:style>
  <w:style w:type="paragraph" w:styleId="22">
    <w:name w:val="Body Text First Indent 2"/>
    <w:basedOn w:val="a5"/>
    <w:autoRedefine/>
    <w:qFormat/>
    <w:pPr>
      <w:tabs>
        <w:tab w:val="left" w:pos="0"/>
        <w:tab w:val="left" w:pos="993"/>
        <w:tab w:val="left" w:pos="1134"/>
      </w:tabs>
      <w:adjustRightInd w:val="0"/>
      <w:spacing w:line="312" w:lineRule="atLeast"/>
      <w:ind w:firstLineChars="200" w:firstLine="420"/>
      <w:textAlignment w:val="baseline"/>
    </w:pPr>
  </w:style>
  <w:style w:type="table" w:styleId="ac">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autoRedefine/>
    <w:uiPriority w:val="99"/>
    <w:unhideWhenUsed/>
    <w:qFormat/>
    <w:rPr>
      <w:color w:val="525252"/>
      <w:sz w:val="27"/>
      <w:szCs w:val="27"/>
      <w:u w:val="none"/>
    </w:rPr>
  </w:style>
  <w:style w:type="character" w:styleId="ae">
    <w:name w:val="Emphasis"/>
    <w:basedOn w:val="a0"/>
    <w:autoRedefine/>
    <w:uiPriority w:val="20"/>
    <w:qFormat/>
  </w:style>
  <w:style w:type="character" w:styleId="HTML">
    <w:name w:val="HTML Definition"/>
    <w:basedOn w:val="a0"/>
    <w:autoRedefine/>
    <w:uiPriority w:val="99"/>
    <w:unhideWhenUsed/>
    <w:qFormat/>
  </w:style>
  <w:style w:type="character" w:styleId="HTML0">
    <w:name w:val="HTML Variable"/>
    <w:basedOn w:val="a0"/>
    <w:autoRedefine/>
    <w:uiPriority w:val="99"/>
    <w:unhideWhenUsed/>
    <w:qFormat/>
  </w:style>
  <w:style w:type="character" w:styleId="af">
    <w:name w:val="Hyperlink"/>
    <w:basedOn w:val="a0"/>
    <w:autoRedefine/>
    <w:uiPriority w:val="99"/>
    <w:unhideWhenUsed/>
    <w:qFormat/>
    <w:rPr>
      <w:color w:val="0000FF"/>
      <w:u w:val="single"/>
    </w:rPr>
  </w:style>
  <w:style w:type="character" w:styleId="HTML1">
    <w:name w:val="HTML Code"/>
    <w:basedOn w:val="a0"/>
    <w:autoRedefine/>
    <w:uiPriority w:val="99"/>
    <w:unhideWhenUsed/>
    <w:qFormat/>
    <w:rPr>
      <w:rFonts w:ascii="Courier New" w:hAnsi="Courier New"/>
      <w:sz w:val="20"/>
    </w:rPr>
  </w:style>
  <w:style w:type="character" w:styleId="HTML2">
    <w:name w:val="HTML Cite"/>
    <w:basedOn w:val="a0"/>
    <w:autoRedefine/>
    <w:uiPriority w:val="99"/>
    <w:unhideWhenUsed/>
    <w:qFormat/>
  </w:style>
  <w:style w:type="character" w:customStyle="1" w:styleId="Char1">
    <w:name w:val="页眉 Char"/>
    <w:basedOn w:val="a0"/>
    <w:link w:val="a8"/>
    <w:autoRedefine/>
    <w:uiPriority w:val="99"/>
    <w:qFormat/>
    <w:rPr>
      <w:sz w:val="18"/>
      <w:szCs w:val="18"/>
    </w:rPr>
  </w:style>
  <w:style w:type="character" w:customStyle="1" w:styleId="Char0">
    <w:name w:val="页脚 Char"/>
    <w:basedOn w:val="a0"/>
    <w:link w:val="a7"/>
    <w:autoRedefine/>
    <w:uiPriority w:val="99"/>
    <w:qFormat/>
    <w:rPr>
      <w:sz w:val="18"/>
      <w:szCs w:val="18"/>
    </w:rPr>
  </w:style>
  <w:style w:type="character" w:customStyle="1" w:styleId="font31">
    <w:name w:val="font31"/>
    <w:basedOn w:val="a0"/>
    <w:autoRedefine/>
    <w:qFormat/>
    <w:rPr>
      <w:rFonts w:ascii="宋体" w:eastAsia="宋体" w:hAnsi="宋体" w:cs="宋体" w:hint="eastAsia"/>
      <w:color w:val="000000"/>
      <w:sz w:val="32"/>
      <w:szCs w:val="32"/>
      <w:u w:val="none"/>
    </w:rPr>
  </w:style>
  <w:style w:type="character" w:customStyle="1" w:styleId="Char">
    <w:name w:val="批注框文本 Char"/>
    <w:basedOn w:val="a0"/>
    <w:link w:val="a6"/>
    <w:autoRedefine/>
    <w:uiPriority w:val="99"/>
    <w:semiHidden/>
    <w:qFormat/>
    <w:rPr>
      <w:kern w:val="2"/>
      <w:sz w:val="18"/>
      <w:szCs w:val="18"/>
    </w:rPr>
  </w:style>
  <w:style w:type="paragraph" w:customStyle="1" w:styleId="100">
    <w:name w:val="正文_1_0"/>
    <w:autoRedefine/>
    <w:qFormat/>
    <w:pPr>
      <w:widowControl w:val="0"/>
      <w:adjustRightInd w:val="0"/>
      <w:spacing w:line="360" w:lineRule="atLeast"/>
      <w:jc w:val="both"/>
      <w:textAlignment w:val="baseline"/>
    </w:pPr>
  </w:style>
  <w:style w:type="paragraph" w:customStyle="1" w:styleId="0">
    <w:name w:val="正文缩进_0"/>
    <w:basedOn w:val="100"/>
    <w:autoRedefine/>
    <w:qFormat/>
    <w:pPr>
      <w:ind w:firstLine="420"/>
    </w:pPr>
    <w:rPr>
      <w:rFonts w:ascii="Calibri" w:hAnsi="Calibri"/>
      <w:kern w:val="2"/>
      <w:sz w:val="21"/>
    </w:rPr>
  </w:style>
  <w:style w:type="paragraph" w:customStyle="1" w:styleId="Normal3">
    <w:name w:val="Normal_3"/>
    <w:autoRedefine/>
    <w:qFormat/>
    <w:rPr>
      <w:rFonts w:ascii="黑体" w:eastAsia="黑体" w:hAnsi="黑体"/>
      <w:b/>
      <w:sz w:val="32"/>
      <w:szCs w:val="24"/>
    </w:rPr>
  </w:style>
  <w:style w:type="paragraph" w:customStyle="1" w:styleId="11">
    <w:name w:val="列出段落1"/>
    <w:basedOn w:val="a"/>
    <w:autoRedefine/>
    <w:uiPriority w:val="1"/>
    <w:qFormat/>
    <w:pPr>
      <w:spacing w:before="152"/>
      <w:ind w:left="649" w:hanging="530"/>
    </w:pPr>
    <w:rPr>
      <w:rFonts w:ascii="等线" w:eastAsia="等线" w:hAnsi="等线" w:cs="等线"/>
      <w:lang w:val="zh-CN" w:bidi="zh-CN"/>
    </w:rPr>
  </w:style>
  <w:style w:type="paragraph" w:customStyle="1" w:styleId="02">
    <w:name w:val="正文_0_2"/>
    <w:autoRedefine/>
    <w:qFormat/>
    <w:pPr>
      <w:widowControl w:val="0"/>
      <w:jc w:val="both"/>
    </w:pPr>
    <w:rPr>
      <w:rFonts w:ascii="Calibri" w:hAnsi="Calibri"/>
      <w:kern w:val="2"/>
      <w:sz w:val="21"/>
      <w:szCs w:val="22"/>
    </w:rPr>
  </w:style>
  <w:style w:type="paragraph" w:customStyle="1" w:styleId="110">
    <w:name w:val="正文_1_1"/>
    <w:autoRedefine/>
    <w:qFormat/>
    <w:pPr>
      <w:widowControl w:val="0"/>
      <w:jc w:val="both"/>
    </w:pPr>
    <w:rPr>
      <w:rFonts w:ascii="Calibri" w:hAnsi="Calibri"/>
      <w:kern w:val="2"/>
      <w:sz w:val="21"/>
      <w:szCs w:val="22"/>
    </w:rPr>
  </w:style>
  <w:style w:type="paragraph" w:customStyle="1" w:styleId="00">
    <w:name w:val="正文缩进_0_0"/>
    <w:basedOn w:val="110"/>
    <w:autoRedefine/>
    <w:qFormat/>
    <w:pPr>
      <w:widowControl/>
      <w:ind w:firstLine="420"/>
      <w:jc w:val="left"/>
    </w:pPr>
    <w:rPr>
      <w:rFonts w:ascii="Times New Roman" w:hAnsi="Times New Roman"/>
      <w:sz w:val="20"/>
      <w:szCs w:val="24"/>
    </w:rPr>
  </w:style>
  <w:style w:type="paragraph" w:customStyle="1" w:styleId="Normal5">
    <w:name w:val="Normal_5"/>
    <w:autoRedefine/>
    <w:qFormat/>
    <w:rPr>
      <w:rFonts w:ascii="黑体" w:eastAsia="黑体" w:hAnsi="黑体"/>
      <w:b/>
      <w:sz w:val="32"/>
      <w:szCs w:val="24"/>
    </w:rPr>
  </w:style>
  <w:style w:type="paragraph" w:customStyle="1" w:styleId="30">
    <w:name w:val="正文_3_0"/>
    <w:autoRedefine/>
    <w:qFormat/>
    <w:pPr>
      <w:widowControl w:val="0"/>
      <w:jc w:val="both"/>
    </w:pPr>
    <w:rPr>
      <w:rFonts w:ascii="Calibri" w:hAnsi="Calibri"/>
      <w:kern w:val="2"/>
      <w:sz w:val="21"/>
      <w:szCs w:val="22"/>
    </w:rPr>
  </w:style>
  <w:style w:type="paragraph" w:customStyle="1" w:styleId="23">
    <w:name w:val="正文缩进_2"/>
    <w:basedOn w:val="30"/>
    <w:autoRedefine/>
    <w:qFormat/>
    <w:pPr>
      <w:widowControl/>
      <w:ind w:firstLine="420"/>
      <w:jc w:val="left"/>
    </w:pPr>
    <w:rPr>
      <w:rFonts w:ascii="Times New Roman" w:hAnsi="Times New Roman"/>
      <w:sz w:val="20"/>
      <w:szCs w:val="24"/>
    </w:rPr>
  </w:style>
  <w:style w:type="character" w:customStyle="1" w:styleId="hover5">
    <w:name w:val="hover5"/>
    <w:basedOn w:val="a0"/>
    <w:autoRedefine/>
    <w:qFormat/>
  </w:style>
  <w:style w:type="paragraph" w:customStyle="1" w:styleId="zhang">
    <w:name w:val="zhang"/>
    <w:basedOn w:val="a"/>
    <w:autoRedefine/>
    <w:qFormat/>
    <w:pPr>
      <w:spacing w:before="100" w:beforeAutospacing="1" w:after="100" w:afterAutospacing="1"/>
    </w:pPr>
    <w:rPr>
      <w:b/>
      <w:bCs/>
      <w:smallCaps/>
      <w:color w:val="000000"/>
      <w:sz w:val="20"/>
      <w:szCs w:val="20"/>
    </w:rPr>
  </w:style>
  <w:style w:type="paragraph" w:customStyle="1" w:styleId="Style5">
    <w:name w:val="_Style 5"/>
    <w:basedOn w:val="1"/>
    <w:next w:val="a"/>
    <w:autoRedefine/>
    <w:qFormat/>
    <w:pPr>
      <w:spacing w:line="576" w:lineRule="auto"/>
      <w:outlineLvl w:val="9"/>
    </w:pPr>
    <w:rPr>
      <w:rFonts w:ascii="Calibri" w:hAnsi="Calibri"/>
    </w:rPr>
  </w:style>
  <w:style w:type="paragraph" w:customStyle="1" w:styleId="p0">
    <w:name w:val="p0"/>
    <w:basedOn w:val="a"/>
    <w:autoRedefine/>
    <w:qFormat/>
    <w:rPr>
      <w:rFonts w:ascii="Times New Roman" w:hAnsi="Times New Roman" w:cs="Times New Roman"/>
      <w:szCs w:val="21"/>
    </w:rPr>
  </w:style>
  <w:style w:type="character" w:customStyle="1" w:styleId="Char3">
    <w:name w:val="标题 Char"/>
    <w:link w:val="ab"/>
    <w:autoRedefine/>
    <w:uiPriority w:val="10"/>
    <w:qFormat/>
    <w:rPr>
      <w:rFonts w:ascii="Cambria" w:hAnsi="Cambria" w:cs="Times New Roman"/>
      <w:b/>
      <w:bCs/>
      <w:szCs w:val="32"/>
    </w:rPr>
  </w:style>
  <w:style w:type="character" w:customStyle="1" w:styleId="Char2">
    <w:name w:val="副标题 Char"/>
    <w:link w:val="a9"/>
    <w:autoRedefine/>
    <w:uiPriority w:val="11"/>
    <w:qFormat/>
    <w:rPr>
      <w:rFonts w:ascii="Calibri Light" w:hAnsi="Calibri Light" w:cs="Times New Roman"/>
      <w:b/>
      <w:bCs/>
      <w:kern w:val="28"/>
      <w:sz w:val="32"/>
      <w:szCs w:val="32"/>
    </w:rPr>
  </w:style>
  <w:style w:type="paragraph" w:customStyle="1" w:styleId="Default">
    <w:name w:val="Default"/>
    <w:autoRedefine/>
    <w:qFormat/>
    <w:pPr>
      <w:widowControl w:val="0"/>
      <w:autoSpaceDE w:val="0"/>
      <w:autoSpaceDN w:val="0"/>
      <w:adjustRightInd w:val="0"/>
    </w:pPr>
    <w:rPr>
      <w:rFonts w:ascii="宋体"/>
      <w:color w:val="000000"/>
      <w:sz w:val="24"/>
      <w:szCs w:val="24"/>
    </w:rPr>
  </w:style>
  <w:style w:type="paragraph" w:customStyle="1" w:styleId="200">
    <w:name w:val="正文_2_0"/>
    <w:autoRedefine/>
    <w:qFormat/>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311</Words>
  <Characters>1777</Characters>
  <Application>Microsoft Office Word</Application>
  <DocSecurity>0</DocSecurity>
  <Lines>14</Lines>
  <Paragraphs>4</Paragraphs>
  <ScaleCrop>false</ScaleCrop>
  <Company>P R C</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邓翼华</cp:lastModifiedBy>
  <cp:revision>7</cp:revision>
  <cp:lastPrinted>2024-04-23T01:00:00Z</cp:lastPrinted>
  <dcterms:created xsi:type="dcterms:W3CDTF">2024-06-19T01:51:00Z</dcterms:created>
  <dcterms:modified xsi:type="dcterms:W3CDTF">2024-07-12T09:29:00Z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8246CB3EFD3E4BC4920196D3D15F62B3_13</vt:lpwstr>
  </property>
</Properties>
</file>